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AE772" w14:textId="076A8F0F" w:rsidR="0022504B" w:rsidRDefault="0022504B" w:rsidP="0022504B">
      <w:pPr>
        <w:pStyle w:val="BodyText"/>
        <w:tabs>
          <w:tab w:val="left" w:pos="1985"/>
        </w:tabs>
      </w:pPr>
      <w:bookmarkStart w:id="0" w:name="_GoBack"/>
      <w:bookmarkEnd w:id="0"/>
      <w:r>
        <w:t>e-NAV13</w:t>
      </w:r>
      <w:r>
        <w:tab/>
        <w:t>Input</w:t>
      </w:r>
    </w:p>
    <w:p w14:paraId="4BADD8FB" w14:textId="77777777" w:rsidR="0022504B" w:rsidRDefault="0022504B" w:rsidP="0022504B">
      <w:pPr>
        <w:pStyle w:val="BodyText"/>
        <w:tabs>
          <w:tab w:val="left" w:pos="1985"/>
        </w:tabs>
      </w:pPr>
      <w:r>
        <w:t>Agenda item</w:t>
      </w:r>
      <w:r>
        <w:tab/>
        <w:t>10.3</w:t>
      </w:r>
    </w:p>
    <w:p w14:paraId="6769E37B" w14:textId="77777777" w:rsidR="0022504B" w:rsidRDefault="0022504B" w:rsidP="0022504B">
      <w:pPr>
        <w:pStyle w:val="BodyText"/>
        <w:tabs>
          <w:tab w:val="left" w:pos="1985"/>
        </w:tabs>
      </w:pPr>
      <w:r>
        <w:t>Task Number</w:t>
      </w:r>
      <w:r>
        <w:tab/>
        <w:t>19</w:t>
      </w:r>
    </w:p>
    <w:p w14:paraId="6448DEC4" w14:textId="77777777" w:rsidR="0022504B" w:rsidRDefault="0022504B" w:rsidP="0022504B">
      <w:pPr>
        <w:pStyle w:val="BodyText"/>
        <w:tabs>
          <w:tab w:val="left" w:pos="1985"/>
        </w:tabs>
      </w:pPr>
      <w:r>
        <w:t>Author(s)</w:t>
      </w:r>
      <w:r>
        <w:tab/>
        <w:t>WG3 &amp; WG4</w:t>
      </w:r>
    </w:p>
    <w:p w14:paraId="5A96F36C" w14:textId="77777777" w:rsidR="00514003" w:rsidRPr="00514003" w:rsidRDefault="00514003" w:rsidP="00514003">
      <w:pPr>
        <w:pStyle w:val="AnnexNo"/>
      </w:pPr>
      <w:r>
        <w:t>annex</w:t>
      </w:r>
      <w:ins w:id="1" w:author="Zetterberg, Rolf" w:date="2013-03-01T16:04:00Z">
        <w:r w:rsidR="00CC78DB">
          <w:t xml:space="preserve"> 1</w:t>
        </w:r>
      </w:ins>
    </w:p>
    <w:p w14:paraId="6C05577D" w14:textId="77777777" w:rsidR="00514003" w:rsidRPr="000F054F" w:rsidRDefault="00514003" w:rsidP="00514003">
      <w:pPr>
        <w:pStyle w:val="Annextitle"/>
      </w:pPr>
      <w:r w:rsidRPr="00F073C7">
        <w:rPr>
          <w:lang w:val="en-US"/>
        </w:rPr>
        <w:t>Plan for future VHF data communications</w:t>
      </w:r>
      <w:bookmarkStart w:id="2" w:name="_Toc319125996"/>
    </w:p>
    <w:p w14:paraId="23FA4DC6" w14:textId="77777777" w:rsidR="00514003" w:rsidRDefault="00514003" w:rsidP="00514003">
      <w:bookmarkStart w:id="3" w:name="_Toc320695953"/>
    </w:p>
    <w:p w14:paraId="5486660B" w14:textId="77777777" w:rsidR="00514003" w:rsidRPr="00514003" w:rsidRDefault="00514003" w:rsidP="00514003">
      <w:pPr>
        <w:pStyle w:val="Heading1"/>
      </w:pPr>
      <w:r>
        <w:t>1</w:t>
      </w:r>
      <w:r>
        <w:tab/>
      </w:r>
      <w:r w:rsidRPr="00514003">
        <w:t>Summary</w:t>
      </w:r>
      <w:bookmarkEnd w:id="2"/>
      <w:bookmarkEnd w:id="3"/>
    </w:p>
    <w:p w14:paraId="430587EA" w14:textId="77777777" w:rsidR="00514003" w:rsidRPr="00F073C7" w:rsidRDefault="00514003" w:rsidP="00514003">
      <w:pPr>
        <w:rPr>
          <w:lang w:val="en-US"/>
        </w:rPr>
      </w:pPr>
      <w:r w:rsidRPr="00F073C7">
        <w:rPr>
          <w:lang w:val="en-US"/>
        </w:rPr>
        <w:t xml:space="preserve">This liaison note describes IALA’s plan for the future development of </w:t>
      </w:r>
      <w:ins w:id="4" w:author="Browning" w:date="2013-02-27T14:52:00Z">
        <w:r w:rsidR="00BC18DF">
          <w:rPr>
            <w:lang w:val="en-US"/>
          </w:rPr>
          <w:t xml:space="preserve">the </w:t>
        </w:r>
      </w:ins>
      <w:r w:rsidRPr="00F073C7">
        <w:rPr>
          <w:lang w:val="en-US"/>
        </w:rPr>
        <w:t xml:space="preserve">VHF </w:t>
      </w:r>
      <w:ins w:id="5" w:author="Browning" w:date="2013-02-27T14:11:00Z">
        <w:r w:rsidR="003E4258">
          <w:rPr>
            <w:lang w:val="en-US"/>
          </w:rPr>
          <w:t>D</w:t>
        </w:r>
      </w:ins>
      <w:del w:id="6" w:author="Browning" w:date="2013-02-27T14:11:00Z">
        <w:r w:rsidRPr="00F073C7" w:rsidDel="003E4258">
          <w:rPr>
            <w:lang w:val="en-US"/>
          </w:rPr>
          <w:delText>d</w:delText>
        </w:r>
      </w:del>
      <w:r w:rsidRPr="00F073C7">
        <w:rPr>
          <w:lang w:val="en-US"/>
        </w:rPr>
        <w:t xml:space="preserve">ata </w:t>
      </w:r>
      <w:ins w:id="7" w:author="Browning" w:date="2013-02-27T14:11:00Z">
        <w:r w:rsidR="003E4258">
          <w:rPr>
            <w:lang w:val="en-US"/>
          </w:rPr>
          <w:t>E</w:t>
        </w:r>
      </w:ins>
      <w:del w:id="8" w:author="Browning" w:date="2013-02-27T14:11:00Z">
        <w:r w:rsidRPr="00F073C7" w:rsidDel="003E4258">
          <w:rPr>
            <w:lang w:val="en-US"/>
          </w:rPr>
          <w:delText>e</w:delText>
        </w:r>
      </w:del>
      <w:r w:rsidRPr="00F073C7">
        <w:rPr>
          <w:lang w:val="en-US"/>
        </w:rPr>
        <w:t>xchange</w:t>
      </w:r>
      <w:ins w:id="9" w:author="Browning" w:date="2013-02-27T14:11:00Z">
        <w:r w:rsidR="003E4258">
          <w:rPr>
            <w:lang w:val="en-US"/>
          </w:rPr>
          <w:t xml:space="preserve"> System</w:t>
        </w:r>
      </w:ins>
      <w:r w:rsidRPr="00F073C7">
        <w:rPr>
          <w:lang w:val="en-US"/>
        </w:rPr>
        <w:t xml:space="preserve"> (VDE</w:t>
      </w:r>
      <w:ins w:id="10" w:author="Browning" w:date="2013-02-27T14:11:00Z">
        <w:r w:rsidR="003E4258">
          <w:rPr>
            <w:lang w:val="en-US"/>
          </w:rPr>
          <w:t>S</w:t>
        </w:r>
      </w:ins>
      <w:r w:rsidRPr="00F073C7">
        <w:rPr>
          <w:lang w:val="en-US"/>
        </w:rPr>
        <w:t>), and to inform ITU-R WP</w:t>
      </w:r>
      <w:r>
        <w:rPr>
          <w:lang w:val="en-US"/>
        </w:rPr>
        <w:t xml:space="preserve"> </w:t>
      </w:r>
      <w:r w:rsidRPr="00F073C7">
        <w:rPr>
          <w:lang w:val="en-US"/>
        </w:rPr>
        <w:t>5B of the use planned by IALA of VHF channels of Appendix 18 for the purpose of data communications, taking into account the result of WRC-12, and Agenda item 1.16 for WRC-15.</w:t>
      </w:r>
    </w:p>
    <w:p w14:paraId="463C06A1" w14:textId="77777777" w:rsidR="00514003" w:rsidRPr="00514003" w:rsidRDefault="00514003" w:rsidP="00514003">
      <w:pPr>
        <w:pStyle w:val="Heading2"/>
      </w:pPr>
      <w:bookmarkStart w:id="11" w:name="_Toc319125998"/>
      <w:bookmarkStart w:id="12" w:name="_Toc320695954"/>
      <w:r>
        <w:t>1.1</w:t>
      </w:r>
      <w:r>
        <w:tab/>
      </w:r>
      <w:r w:rsidRPr="00514003">
        <w:t>Related documents</w:t>
      </w:r>
      <w:bookmarkEnd w:id="11"/>
      <w:bookmarkEnd w:id="12"/>
    </w:p>
    <w:p w14:paraId="07D73A8A" w14:textId="77777777" w:rsidR="00514003" w:rsidRPr="00F073C7" w:rsidRDefault="00514003" w:rsidP="00514003">
      <w:pPr>
        <w:pStyle w:val="enumlev1"/>
        <w:rPr>
          <w:lang w:val="en-US"/>
        </w:rPr>
      </w:pPr>
      <w:r>
        <w:rPr>
          <w:lang w:val="en-US"/>
        </w:rPr>
        <w:t>–</w:t>
      </w:r>
      <w:r>
        <w:rPr>
          <w:lang w:val="en-US"/>
        </w:rPr>
        <w:tab/>
        <w:t xml:space="preserve">Document </w:t>
      </w:r>
      <w:r w:rsidRPr="00F073C7">
        <w:rPr>
          <w:lang w:val="en-US"/>
        </w:rPr>
        <w:t>5B/801, “Three Essential Elements of e-Navigation Communications” (original IALA reference number was Liaison Note e-Nav10-output-18)</w:t>
      </w:r>
    </w:p>
    <w:p w14:paraId="66ED70C2" w14:textId="77777777" w:rsidR="00514003" w:rsidRPr="00F073C7" w:rsidRDefault="00514003" w:rsidP="00514003">
      <w:pPr>
        <w:pStyle w:val="enumlev1"/>
        <w:rPr>
          <w:lang w:val="en-US"/>
        </w:rPr>
      </w:pPr>
      <w:r>
        <w:rPr>
          <w:lang w:val="en-US"/>
        </w:rPr>
        <w:t>–</w:t>
      </w:r>
      <w:r>
        <w:rPr>
          <w:lang w:val="en-US"/>
        </w:rPr>
        <w:tab/>
      </w:r>
      <w:r w:rsidRPr="00F073C7">
        <w:rPr>
          <w:lang w:val="en-US"/>
        </w:rPr>
        <w:t>Annex 36</w:t>
      </w:r>
      <w:r>
        <w:rPr>
          <w:lang w:val="en-US"/>
        </w:rPr>
        <w:t xml:space="preserve"> to Document </w:t>
      </w:r>
      <w:r w:rsidRPr="00F073C7">
        <w:rPr>
          <w:lang w:val="en-US"/>
        </w:rPr>
        <w:t>5B/727, IALA Maritime Radio Communication Plan edition 1 (MRCP)</w:t>
      </w:r>
    </w:p>
    <w:p w14:paraId="3E0BBE42" w14:textId="77777777" w:rsidR="00514003" w:rsidRPr="00F073C7" w:rsidRDefault="00514003" w:rsidP="00514003">
      <w:pPr>
        <w:pStyle w:val="enumlev1"/>
        <w:rPr>
          <w:lang w:val="en-US"/>
        </w:rPr>
      </w:pPr>
      <w:r>
        <w:rPr>
          <w:lang w:val="en-US"/>
        </w:rPr>
        <w:t>–</w:t>
      </w:r>
      <w:r>
        <w:rPr>
          <w:lang w:val="en-US"/>
        </w:rPr>
        <w:tab/>
      </w:r>
      <w:r w:rsidRPr="00F073C7">
        <w:rPr>
          <w:lang w:val="en-US"/>
        </w:rPr>
        <w:t>Annex 35</w:t>
      </w:r>
      <w:r>
        <w:rPr>
          <w:lang w:val="en-US"/>
        </w:rPr>
        <w:t xml:space="preserve"> to Document </w:t>
      </w:r>
      <w:r w:rsidRPr="00F073C7">
        <w:rPr>
          <w:lang w:val="en-US"/>
        </w:rPr>
        <w:t>5B/727, IALA World Wide Radio Navigation Plan (W</w:t>
      </w:r>
      <w:r>
        <w:rPr>
          <w:lang w:val="en-US"/>
        </w:rPr>
        <w:t>W</w:t>
      </w:r>
      <w:r w:rsidRPr="00F073C7">
        <w:rPr>
          <w:lang w:val="en-US"/>
        </w:rPr>
        <w:t>RNP)</w:t>
      </w:r>
      <w:r>
        <w:rPr>
          <w:lang w:val="en-US"/>
        </w:rPr>
        <w:t>.</w:t>
      </w:r>
    </w:p>
    <w:p w14:paraId="638EC683" w14:textId="77777777" w:rsidR="00514003" w:rsidRPr="00514003" w:rsidRDefault="00514003" w:rsidP="00514003">
      <w:pPr>
        <w:pStyle w:val="Heading1"/>
      </w:pPr>
      <w:bookmarkStart w:id="13" w:name="_Toc319126006"/>
      <w:bookmarkStart w:id="14" w:name="_Toc320695955"/>
      <w:bookmarkStart w:id="15" w:name="_Toc319125999"/>
      <w:r>
        <w:t>2</w:t>
      </w:r>
      <w:r>
        <w:tab/>
      </w:r>
      <w:r w:rsidRPr="00514003">
        <w:t>WRC-12 outcome</w:t>
      </w:r>
      <w:bookmarkEnd w:id="13"/>
      <w:bookmarkEnd w:id="14"/>
    </w:p>
    <w:p w14:paraId="776275F0" w14:textId="77777777" w:rsidR="00514003" w:rsidRPr="00514003" w:rsidRDefault="00514003" w:rsidP="00514003">
      <w:pPr>
        <w:pStyle w:val="Heading2"/>
      </w:pPr>
      <w:bookmarkStart w:id="16" w:name="_Toc319126007"/>
      <w:bookmarkStart w:id="17" w:name="_Toc320695956"/>
      <w:r>
        <w:t>2.1</w:t>
      </w:r>
      <w:r>
        <w:tab/>
      </w:r>
      <w:r w:rsidRPr="00514003">
        <w:t>Long range AIS</w:t>
      </w:r>
      <w:bookmarkEnd w:id="16"/>
      <w:bookmarkEnd w:id="17"/>
    </w:p>
    <w:p w14:paraId="17537D0A" w14:textId="77777777" w:rsidR="00514003" w:rsidRPr="00F073C7" w:rsidRDefault="00514003" w:rsidP="00514003">
      <w:pPr>
        <w:rPr>
          <w:lang w:val="en-US"/>
        </w:rPr>
      </w:pPr>
      <w:r w:rsidRPr="00F073C7">
        <w:rPr>
          <w:lang w:val="en-US"/>
        </w:rPr>
        <w:t xml:space="preserve">The WRC-12 has identified channels 75 and 76 </w:t>
      </w:r>
      <w:r>
        <w:rPr>
          <w:lang w:val="en-US"/>
        </w:rPr>
        <w:t>for the</w:t>
      </w:r>
      <w:r w:rsidRPr="00F073C7">
        <w:rPr>
          <w:lang w:val="en-US"/>
        </w:rPr>
        <w:t xml:space="preserve"> reception of automatic identification system (AIS) emissions of long-range AIS broadcast messages (Message 27, defined in Recommendation ITU</w:t>
      </w:r>
      <w:r w:rsidRPr="00F073C7">
        <w:rPr>
          <w:lang w:val="en-US"/>
        </w:rPr>
        <w:noBreakHyphen/>
        <w:t xml:space="preserve">R M.1371). </w:t>
      </w:r>
    </w:p>
    <w:p w14:paraId="78F09E0E" w14:textId="77777777" w:rsidR="00514003" w:rsidRPr="00514003" w:rsidRDefault="00514003" w:rsidP="00514003">
      <w:pPr>
        <w:pStyle w:val="Heading2"/>
      </w:pPr>
      <w:bookmarkStart w:id="18" w:name="_Toc319126008"/>
      <w:bookmarkStart w:id="19" w:name="_Toc320695957"/>
      <w:r>
        <w:t>2.2</w:t>
      </w:r>
      <w:r>
        <w:tab/>
      </w:r>
      <w:r w:rsidRPr="00514003">
        <w:t>Digital channels identified by WRC-12</w:t>
      </w:r>
      <w:bookmarkEnd w:id="18"/>
      <w:bookmarkEnd w:id="19"/>
    </w:p>
    <w:p w14:paraId="41EC6C7B" w14:textId="77777777" w:rsidR="00514003" w:rsidRPr="00F073C7" w:rsidRDefault="00514003" w:rsidP="00514003">
      <w:pPr>
        <w:rPr>
          <w:lang w:val="en-US"/>
        </w:rPr>
      </w:pPr>
      <w:r w:rsidRPr="00F073C7">
        <w:rPr>
          <w:lang w:val="en-US"/>
        </w:rPr>
        <w:t>WRC-12 identified channels inside Appendix 18, which could be used for digit</w:t>
      </w:r>
      <w:r>
        <w:rPr>
          <w:lang w:val="en-US"/>
        </w:rPr>
        <w:t>al systems from 1 January 2017.</w:t>
      </w:r>
    </w:p>
    <w:p w14:paraId="260A8C04" w14:textId="77777777" w:rsidR="00514003" w:rsidRPr="00F073C7" w:rsidRDefault="00514003" w:rsidP="00514003">
      <w:pPr>
        <w:rPr>
          <w:lang w:val="en-US"/>
        </w:rPr>
      </w:pPr>
      <w:r w:rsidRPr="00F073C7">
        <w:rPr>
          <w:lang w:val="en-US"/>
        </w:rPr>
        <w:t>However the availability of these channels is not the same over all 3 ITU Regions and all would be shared with fixed and mobile services.</w:t>
      </w:r>
    </w:p>
    <w:p w14:paraId="7DAA4D6A" w14:textId="77777777" w:rsidR="00514003" w:rsidRPr="00F073C7" w:rsidRDefault="00514003" w:rsidP="00AF21C6">
      <w:pPr>
        <w:rPr>
          <w:lang w:val="en-US"/>
        </w:rPr>
      </w:pPr>
      <w:r w:rsidRPr="00F073C7">
        <w:rPr>
          <w:lang w:val="en-US"/>
        </w:rPr>
        <w:t xml:space="preserve">Six channels have been identified worldwide for digitally modulated emissions in accordance with </w:t>
      </w:r>
      <w:r w:rsidR="00AF21C6">
        <w:rPr>
          <w:lang w:val="en-US"/>
        </w:rPr>
        <w:t>Recommendation ITU-</w:t>
      </w:r>
      <w:r w:rsidRPr="00F073C7">
        <w:rPr>
          <w:lang w:val="en-US"/>
        </w:rPr>
        <w:t>R M.</w:t>
      </w:r>
      <w:del w:id="20" w:author="Browning" w:date="2013-02-27T14:14:00Z">
        <w:r w:rsidRPr="00F073C7" w:rsidDel="003E4258">
          <w:rPr>
            <w:lang w:val="en-US"/>
          </w:rPr>
          <w:delText>1842</w:delText>
        </w:r>
      </w:del>
      <w:ins w:id="21" w:author="Browning" w:date="2013-02-27T14:14:00Z">
        <w:r w:rsidR="003E4258">
          <w:rPr>
            <w:lang w:val="en-US"/>
          </w:rPr>
          <w:t>1842</w:t>
        </w:r>
      </w:ins>
      <w:r w:rsidRPr="00F073C7">
        <w:rPr>
          <w:lang w:val="en-US"/>
        </w:rPr>
        <w:t xml:space="preserve">. </w:t>
      </w:r>
      <w:r>
        <w:rPr>
          <w:lang w:val="en-US"/>
        </w:rPr>
        <w:t xml:space="preserve"> </w:t>
      </w:r>
      <w:r w:rsidRPr="00F073C7">
        <w:rPr>
          <w:lang w:val="en-US"/>
        </w:rPr>
        <w:t>These are Channels 24, 84, 25, 85, 26 and 86, corresponding to the frequency bands 157.</w:t>
      </w:r>
      <w:r>
        <w:rPr>
          <w:lang w:val="en-US"/>
        </w:rPr>
        <w:t xml:space="preserve">200-157.325 and 161.800-161.925 </w:t>
      </w:r>
      <w:r w:rsidRPr="00F073C7">
        <w:rPr>
          <w:lang w:val="en-US"/>
        </w:rPr>
        <w:t>MHz.</w:t>
      </w:r>
    </w:p>
    <w:p w14:paraId="0968E528" w14:textId="77777777" w:rsidR="00514003" w:rsidRPr="00F073C7" w:rsidRDefault="00514003" w:rsidP="00514003">
      <w:pPr>
        <w:rPr>
          <w:lang w:val="en-US"/>
        </w:rPr>
      </w:pPr>
      <w:r w:rsidRPr="00F073C7">
        <w:rPr>
          <w:lang w:val="en-US"/>
        </w:rPr>
        <w:t>Channels 80, 21, 81, 22, 82, 23 and 83 corresponding to the frequency bands 157.025</w:t>
      </w:r>
      <w:r w:rsidRPr="00F073C7">
        <w:rPr>
          <w:lang w:val="en-US"/>
        </w:rPr>
        <w:noBreakHyphen/>
        <w:t>157.175 MHz and 161.625-161.775 MHz are also available for digitally modulated emissions in accordance with Recommendation ITU</w:t>
      </w:r>
      <w:r w:rsidRPr="00F073C7">
        <w:rPr>
          <w:lang w:val="en-US"/>
        </w:rPr>
        <w:noBreakHyphen/>
        <w:t>R M.</w:t>
      </w:r>
      <w:del w:id="22" w:author="Browning" w:date="2013-02-27T14:14:00Z">
        <w:r w:rsidRPr="00F073C7" w:rsidDel="003E4258">
          <w:rPr>
            <w:lang w:val="en-US"/>
          </w:rPr>
          <w:delText>1842</w:delText>
        </w:r>
      </w:del>
      <w:ins w:id="23" w:author="Browning" w:date="2013-02-27T14:14:00Z">
        <w:r w:rsidR="003E4258">
          <w:rPr>
            <w:lang w:val="en-US"/>
          </w:rPr>
          <w:t>1842</w:t>
        </w:r>
      </w:ins>
      <w:r w:rsidRPr="00F073C7">
        <w:rPr>
          <w:lang w:val="en-US"/>
        </w:rPr>
        <w:t>, except in Region 2.</w:t>
      </w:r>
    </w:p>
    <w:p w14:paraId="182BD692" w14:textId="77777777" w:rsidR="00514003" w:rsidRPr="00514003" w:rsidRDefault="00514003" w:rsidP="00514003">
      <w:pPr>
        <w:pStyle w:val="Heading2"/>
      </w:pPr>
      <w:bookmarkStart w:id="24" w:name="_Toc319126009"/>
      <w:bookmarkStart w:id="25" w:name="_Toc320695958"/>
      <w:r>
        <w:lastRenderedPageBreak/>
        <w:t>2.3</w:t>
      </w:r>
      <w:r>
        <w:tab/>
      </w:r>
      <w:r w:rsidRPr="00514003">
        <w:t>AIS experiments</w:t>
      </w:r>
      <w:bookmarkEnd w:id="24"/>
      <w:bookmarkEnd w:id="25"/>
    </w:p>
    <w:p w14:paraId="64D36ADD" w14:textId="77777777" w:rsidR="00514003" w:rsidRPr="00F073C7" w:rsidRDefault="00514003" w:rsidP="00514003">
      <w:pPr>
        <w:rPr>
          <w:lang w:val="en-US"/>
        </w:rPr>
      </w:pPr>
      <w:r w:rsidRPr="00F073C7">
        <w:rPr>
          <w:lang w:val="en-US"/>
        </w:rPr>
        <w:t xml:space="preserve">WRC-12 identified the frequency 160.900 MHz for experimental use for future applications or systems (e.g. new AIS applications, man over board systems, etc.). </w:t>
      </w:r>
      <w:r>
        <w:rPr>
          <w:lang w:val="en-US"/>
        </w:rPr>
        <w:t xml:space="preserve"> </w:t>
      </w:r>
      <w:r w:rsidRPr="00F073C7">
        <w:rPr>
          <w:lang w:val="en-US"/>
        </w:rPr>
        <w:t>If authorized by administrations for experimental use, the operation shall not cause harmful interference to, or claim protection from, stations operating in the fixed and mobile services.</w:t>
      </w:r>
    </w:p>
    <w:p w14:paraId="1DB79999" w14:textId="77777777" w:rsidR="00514003" w:rsidRPr="00F073C7" w:rsidRDefault="00514003" w:rsidP="00514003">
      <w:pPr>
        <w:rPr>
          <w:lang w:val="en-US"/>
        </w:rPr>
      </w:pPr>
      <w:r w:rsidRPr="00F073C7">
        <w:rPr>
          <w:lang w:val="en-US"/>
        </w:rPr>
        <w:t xml:space="preserve">WRC-12 has identified the channels 27, 28, 87, and 88 for possible testing of future AIS applications without causing harmful interference to, or claiming protection from, existing applications and stations operating in the fixed and mobile services. </w:t>
      </w:r>
    </w:p>
    <w:p w14:paraId="278C38FB" w14:textId="77777777" w:rsidR="00514003" w:rsidRPr="00514003" w:rsidRDefault="00514003" w:rsidP="00514003">
      <w:pPr>
        <w:pStyle w:val="Heading2"/>
      </w:pPr>
      <w:bookmarkStart w:id="26" w:name="_Toc319126010"/>
      <w:bookmarkStart w:id="27" w:name="_Toc320695959"/>
      <w:r>
        <w:t>2.4</w:t>
      </w:r>
      <w:r>
        <w:tab/>
      </w:r>
      <w:r w:rsidRPr="00514003">
        <w:t>Future WRC Agenda item</w:t>
      </w:r>
      <w:bookmarkEnd w:id="26"/>
      <w:bookmarkEnd w:id="27"/>
    </w:p>
    <w:p w14:paraId="4972CA14" w14:textId="77777777" w:rsidR="00514003" w:rsidRPr="00F073C7" w:rsidRDefault="00514003" w:rsidP="00514003">
      <w:pPr>
        <w:rPr>
          <w:lang w:val="en-US"/>
        </w:rPr>
      </w:pPr>
      <w:r w:rsidRPr="00F073C7">
        <w:rPr>
          <w:lang w:val="en-US"/>
        </w:rPr>
        <w:t>The WRC-12 established a new Agenda item for the AIS for WRC-15:</w:t>
      </w:r>
    </w:p>
    <w:p w14:paraId="53BF3363" w14:textId="77777777" w:rsidR="00474B57" w:rsidRDefault="00474B57" w:rsidP="00474B57">
      <w:pPr>
        <w:pStyle w:val="Headingb"/>
        <w:rPr>
          <w:lang w:val="en-US"/>
        </w:rPr>
      </w:pPr>
      <w:r>
        <w:rPr>
          <w:lang w:val="en-US"/>
        </w:rPr>
        <w:t>Agenda item 1.16</w:t>
      </w:r>
    </w:p>
    <w:p w14:paraId="692339CC" w14:textId="77777777" w:rsidR="00514003" w:rsidRPr="00F073C7" w:rsidRDefault="00514003" w:rsidP="00474B57">
      <w:pPr>
        <w:rPr>
          <w:bCs/>
          <w:lang w:val="en-US"/>
        </w:rPr>
      </w:pPr>
      <w:proofErr w:type="gramStart"/>
      <w:r w:rsidRPr="00F073C7">
        <w:rPr>
          <w:lang w:val="en-US"/>
        </w:rPr>
        <w:t>to</w:t>
      </w:r>
      <w:proofErr w:type="gramEnd"/>
      <w:r w:rsidRPr="00F073C7">
        <w:rPr>
          <w:lang w:val="en-US"/>
        </w:rPr>
        <w:t xml:space="preserve"> consider regulatory provisions and spectrum allocations to enable possible new Automatic Identification System (AIS) technology applications and possible new applications to improve maritime </w:t>
      </w:r>
      <w:proofErr w:type="spellStart"/>
      <w:r w:rsidRPr="00F073C7">
        <w:rPr>
          <w:lang w:val="en-US"/>
        </w:rPr>
        <w:t>radiocommunication</w:t>
      </w:r>
      <w:proofErr w:type="spellEnd"/>
      <w:r w:rsidRPr="00F073C7">
        <w:rPr>
          <w:lang w:val="en-US"/>
        </w:rPr>
        <w:t xml:space="preserve"> in accordance with Resolution </w:t>
      </w:r>
      <w:del w:id="28" w:author="Browning" w:date="2013-02-27T14:15:00Z">
        <w:r w:rsidRPr="00F073C7" w:rsidDel="003E4258">
          <w:rPr>
            <w:bCs/>
            <w:lang w:val="en-US"/>
          </w:rPr>
          <w:delText>COM6/21</w:delText>
        </w:r>
      </w:del>
      <w:ins w:id="29" w:author="Browning" w:date="2013-02-27T14:15:00Z">
        <w:r w:rsidR="003E4258">
          <w:rPr>
            <w:bCs/>
            <w:lang w:val="en-US"/>
          </w:rPr>
          <w:t>360</w:t>
        </w:r>
      </w:ins>
      <w:r w:rsidRPr="00F073C7">
        <w:rPr>
          <w:lang w:val="en-US"/>
        </w:rPr>
        <w:t xml:space="preserve"> (WRC</w:t>
      </w:r>
      <w:r w:rsidRPr="00F073C7">
        <w:rPr>
          <w:lang w:val="en-US"/>
        </w:rPr>
        <w:noBreakHyphen/>
        <w:t>12)</w:t>
      </w:r>
    </w:p>
    <w:p w14:paraId="076D4957" w14:textId="77777777" w:rsidR="00514003" w:rsidRPr="00F073C7" w:rsidRDefault="00514003" w:rsidP="00474B57">
      <w:pPr>
        <w:rPr>
          <w:lang w:val="en-US"/>
        </w:rPr>
      </w:pPr>
      <w:r w:rsidRPr="00F073C7">
        <w:rPr>
          <w:lang w:val="en-US"/>
        </w:rPr>
        <w:t>More specifically this Resolution in its “resolves” portion quotes:</w:t>
      </w:r>
    </w:p>
    <w:p w14:paraId="06A3363F" w14:textId="77777777" w:rsidR="00514003" w:rsidRPr="00F073C7" w:rsidRDefault="00514003" w:rsidP="00474B57">
      <w:pPr>
        <w:pStyle w:val="enumlev1"/>
        <w:rPr>
          <w:lang w:val="en-US"/>
        </w:rPr>
      </w:pPr>
      <w:r w:rsidRPr="00F073C7">
        <w:rPr>
          <w:lang w:val="en-US"/>
        </w:rPr>
        <w:t>1</w:t>
      </w:r>
      <w:r w:rsidRPr="00F073C7">
        <w:rPr>
          <w:lang w:val="en-US"/>
        </w:rPr>
        <w:tab/>
      </w:r>
      <w:r w:rsidRPr="00F073C7">
        <w:rPr>
          <w:lang w:val="en-US" w:eastAsia="nl-NL"/>
        </w:rPr>
        <w:t>to consider, based on the results of ITU</w:t>
      </w:r>
      <w:r w:rsidRPr="00F073C7">
        <w:rPr>
          <w:lang w:val="en-US" w:eastAsia="nl-NL"/>
        </w:rPr>
        <w:noBreakHyphen/>
        <w:t>R studies, modifications to the Radio Regulations, including possible spectrum allocations, to enable</w:t>
      </w:r>
      <w:r w:rsidRPr="00F073C7">
        <w:rPr>
          <w:lang w:val="en-US"/>
        </w:rPr>
        <w:t xml:space="preserve"> new AIS terrestrial and satellite applications</w:t>
      </w:r>
      <w:r w:rsidRPr="00F073C7">
        <w:rPr>
          <w:lang w:val="en-US" w:eastAsia="nl-NL"/>
        </w:rPr>
        <w:t>, while ensuring that these applications will not degrade the current AIS operations and other existing services</w:t>
      </w:r>
      <w:r w:rsidRPr="00F073C7">
        <w:rPr>
          <w:lang w:val="en-US"/>
        </w:rPr>
        <w:t>;</w:t>
      </w:r>
    </w:p>
    <w:p w14:paraId="3E64C5BC" w14:textId="77777777" w:rsidR="00514003" w:rsidRPr="00F073C7" w:rsidRDefault="00514003" w:rsidP="00474B57">
      <w:pPr>
        <w:pStyle w:val="enumlev1"/>
        <w:rPr>
          <w:lang w:val="en-US"/>
        </w:rPr>
      </w:pPr>
      <w:r w:rsidRPr="00F073C7">
        <w:rPr>
          <w:lang w:val="en-US"/>
        </w:rPr>
        <w:t>2</w:t>
      </w:r>
      <w:r w:rsidRPr="00F073C7">
        <w:rPr>
          <w:lang w:val="en-US"/>
        </w:rPr>
        <w:tab/>
        <w:t>to consider,</w:t>
      </w:r>
      <w:r w:rsidRPr="00F073C7">
        <w:rPr>
          <w:lang w:val="en-US" w:eastAsia="nl-NL"/>
        </w:rPr>
        <w:t xml:space="preserve"> based on the results of ITU</w:t>
      </w:r>
      <w:r w:rsidRPr="00F073C7">
        <w:rPr>
          <w:lang w:val="en-US" w:eastAsia="nl-NL"/>
        </w:rPr>
        <w:noBreakHyphen/>
        <w:t>R studies,</w:t>
      </w:r>
      <w:r w:rsidRPr="00F073C7">
        <w:rPr>
          <w:lang w:val="en-US"/>
        </w:rPr>
        <w:t xml:space="preserve"> additional or new applications for maritime </w:t>
      </w:r>
      <w:proofErr w:type="spellStart"/>
      <w:r w:rsidRPr="00F073C7">
        <w:rPr>
          <w:lang w:val="en-US"/>
        </w:rPr>
        <w:t>radiocommunication</w:t>
      </w:r>
      <w:proofErr w:type="spellEnd"/>
      <w:r w:rsidRPr="00F073C7">
        <w:rPr>
          <w:lang w:val="en-US"/>
        </w:rPr>
        <w:t xml:space="preserve"> within existing maritime mobile and mobile-satellite service allocations, and if necessary to take appropriate regulatory measures.</w:t>
      </w:r>
    </w:p>
    <w:p w14:paraId="3B0295A3" w14:textId="77777777" w:rsidR="00514003" w:rsidRPr="00F073C7" w:rsidRDefault="00514003" w:rsidP="00474B57">
      <w:pPr>
        <w:rPr>
          <w:lang w:val="en-US"/>
        </w:rPr>
      </w:pPr>
      <w:r w:rsidRPr="00F073C7">
        <w:rPr>
          <w:lang w:val="en-US"/>
        </w:rPr>
        <w:t xml:space="preserve">WRC-12 has also established a new Agenda </w:t>
      </w:r>
      <w:r w:rsidR="00474B57" w:rsidRPr="00F073C7">
        <w:rPr>
          <w:lang w:val="en-US"/>
        </w:rPr>
        <w:t>i</w:t>
      </w:r>
      <w:r w:rsidRPr="00F073C7">
        <w:rPr>
          <w:lang w:val="en-US"/>
        </w:rPr>
        <w:t xml:space="preserve">tem for WRC-18 dealing with the modernization of the GMDSS and the e-navigation: </w:t>
      </w:r>
    </w:p>
    <w:p w14:paraId="6D336DF9" w14:textId="77777777" w:rsidR="00514003" w:rsidRPr="00F073C7" w:rsidRDefault="00514003" w:rsidP="00474B57">
      <w:pPr>
        <w:pStyle w:val="enumlev2"/>
        <w:ind w:left="1134" w:firstLine="0"/>
        <w:rPr>
          <w:lang w:val="en-US"/>
        </w:rPr>
      </w:pPr>
      <w:r w:rsidRPr="00474B57">
        <w:rPr>
          <w:bCs/>
          <w:lang w:val="en-US"/>
        </w:rPr>
        <w:t>“</w:t>
      </w:r>
      <w:proofErr w:type="gramStart"/>
      <w:r w:rsidRPr="00F073C7">
        <w:rPr>
          <w:lang w:val="en-US"/>
        </w:rPr>
        <w:t>to</w:t>
      </w:r>
      <w:proofErr w:type="gramEnd"/>
      <w:r w:rsidRPr="00F073C7">
        <w:rPr>
          <w:lang w:val="en-US"/>
        </w:rPr>
        <w:t xml:space="preserve"> consider regulatory actions, including spectrum allocations, to support GMDSS modernization and implementation of e-navigation in accordance with Resolution </w:t>
      </w:r>
      <w:del w:id="30" w:author="Browning" w:date="2013-02-27T14:15:00Z">
        <w:r w:rsidRPr="00F073C7" w:rsidDel="003E4258">
          <w:rPr>
            <w:bCs/>
            <w:lang w:val="en-US"/>
          </w:rPr>
          <w:delText>COM6/9</w:delText>
        </w:r>
      </w:del>
      <w:ins w:id="31" w:author="Browning" w:date="2013-02-27T14:15:00Z">
        <w:r w:rsidR="003E4258">
          <w:rPr>
            <w:bCs/>
            <w:lang w:val="en-US"/>
          </w:rPr>
          <w:t>359</w:t>
        </w:r>
      </w:ins>
      <w:r w:rsidRPr="00F073C7">
        <w:rPr>
          <w:bCs/>
          <w:lang w:val="en-US"/>
        </w:rPr>
        <w:t xml:space="preserve"> (WRC</w:t>
      </w:r>
      <w:r w:rsidRPr="00F073C7">
        <w:rPr>
          <w:bCs/>
          <w:lang w:val="en-US"/>
        </w:rPr>
        <w:noBreakHyphen/>
        <w:t>12)</w:t>
      </w:r>
      <w:r w:rsidRPr="00F073C7">
        <w:rPr>
          <w:lang w:val="en-US"/>
        </w:rPr>
        <w:t>”</w:t>
      </w:r>
      <w:r w:rsidR="00AF21C6">
        <w:rPr>
          <w:lang w:val="en-US"/>
        </w:rPr>
        <w:t>.</w:t>
      </w:r>
    </w:p>
    <w:p w14:paraId="690EC88A" w14:textId="77777777" w:rsidR="00514003" w:rsidRPr="00474B57" w:rsidRDefault="00474B57" w:rsidP="00474B57">
      <w:pPr>
        <w:pStyle w:val="Heading1"/>
      </w:pPr>
      <w:bookmarkStart w:id="32" w:name="_Toc320695960"/>
      <w:bookmarkEnd w:id="15"/>
      <w:r>
        <w:t>3</w:t>
      </w:r>
      <w:r>
        <w:tab/>
      </w:r>
      <w:r w:rsidR="00514003" w:rsidRPr="00474B57">
        <w:t>Description of VHF data communications requirements</w:t>
      </w:r>
      <w:bookmarkEnd w:id="32"/>
    </w:p>
    <w:p w14:paraId="7730434D" w14:textId="77777777" w:rsidR="00514003" w:rsidRPr="00474B57" w:rsidRDefault="00474B57" w:rsidP="00474B57">
      <w:pPr>
        <w:pStyle w:val="Heading2"/>
      </w:pPr>
      <w:bookmarkStart w:id="33" w:name="_Toc320695961"/>
      <w:r>
        <w:t>3.1</w:t>
      </w:r>
      <w:r>
        <w:tab/>
      </w:r>
      <w:r w:rsidR="00514003" w:rsidRPr="00474B57">
        <w:t>Background</w:t>
      </w:r>
      <w:bookmarkEnd w:id="33"/>
    </w:p>
    <w:p w14:paraId="1192D3C4" w14:textId="77777777" w:rsidR="00514003" w:rsidRPr="00F073C7" w:rsidRDefault="00514003" w:rsidP="00474B57">
      <w:pPr>
        <w:rPr>
          <w:lang w:val="en-US"/>
        </w:rPr>
      </w:pPr>
      <w:r w:rsidRPr="00F073C7">
        <w:rPr>
          <w:lang w:val="en-US"/>
        </w:rPr>
        <w:t xml:space="preserve">Prior to WRC-12, IALA created </w:t>
      </w:r>
      <w:r w:rsidR="00474B57" w:rsidRPr="00F073C7">
        <w:rPr>
          <w:lang w:val="en-US"/>
        </w:rPr>
        <w:t>D</w:t>
      </w:r>
      <w:r w:rsidRPr="00F073C7">
        <w:rPr>
          <w:lang w:val="en-US"/>
        </w:rPr>
        <w:t>ocument 5B/801 “Three essential elements of e-Navigation communications”, which originated in IALA as output document e-Nav10-output-18.</w:t>
      </w:r>
    </w:p>
    <w:p w14:paraId="48D2C42B" w14:textId="77777777" w:rsidR="00514003" w:rsidRPr="00F073C7" w:rsidRDefault="00514003" w:rsidP="00474B57">
      <w:pPr>
        <w:rPr>
          <w:lang w:val="en-US"/>
        </w:rPr>
      </w:pPr>
      <w:r w:rsidRPr="00F073C7">
        <w:rPr>
          <w:lang w:val="en-US"/>
        </w:rPr>
        <w:t xml:space="preserve">Two of these essential elements were concerned with AIS and with VHF channels for data exchange. (The third of these essential elements is MF radio communications, near 500 kHz. It is not considered in this paper, which is restricted to VHF matters.) </w:t>
      </w:r>
    </w:p>
    <w:p w14:paraId="58BC87C7" w14:textId="77777777" w:rsidR="00514003" w:rsidRPr="00F073C7" w:rsidRDefault="00514003" w:rsidP="00474B57">
      <w:pPr>
        <w:rPr>
          <w:lang w:val="en-US"/>
        </w:rPr>
      </w:pPr>
      <w:r w:rsidRPr="00F073C7">
        <w:rPr>
          <w:lang w:val="en-US"/>
        </w:rPr>
        <w:t xml:space="preserve">The objective of </w:t>
      </w:r>
      <w:r w:rsidR="00474B57" w:rsidRPr="00F073C7">
        <w:rPr>
          <w:lang w:val="en-US"/>
        </w:rPr>
        <w:t>D</w:t>
      </w:r>
      <w:r w:rsidRPr="00F073C7">
        <w:rPr>
          <w:lang w:val="en-US"/>
        </w:rPr>
        <w:t>ocument 5B/801 was to secure at WRC-12 additional AIS channels for satellite detection, and additional VHF channels to relieve the loading on AIS1 and AIS2 with the objective of optimizing the use of AIS1 and AIS2 for their original purpose. The result of WRC-12 was in accordance with these objectives.</w:t>
      </w:r>
    </w:p>
    <w:p w14:paraId="53B1B52F" w14:textId="77777777" w:rsidR="00514003" w:rsidRPr="00474B57" w:rsidRDefault="00474B57" w:rsidP="00474B57">
      <w:pPr>
        <w:pStyle w:val="Heading2"/>
      </w:pPr>
      <w:bookmarkStart w:id="34" w:name="_Toc320695962"/>
      <w:r>
        <w:lastRenderedPageBreak/>
        <w:t>3.2</w:t>
      </w:r>
      <w:r>
        <w:tab/>
      </w:r>
      <w:r w:rsidR="00514003" w:rsidRPr="00474B57">
        <w:t>VHF data communications</w:t>
      </w:r>
      <w:bookmarkEnd w:id="34"/>
    </w:p>
    <w:p w14:paraId="6380A862" w14:textId="77777777" w:rsidR="00514003" w:rsidRPr="00F073C7" w:rsidRDefault="00514003" w:rsidP="00474B57">
      <w:pPr>
        <w:rPr>
          <w:lang w:val="en-US"/>
        </w:rPr>
      </w:pPr>
      <w:r w:rsidRPr="00F073C7">
        <w:rPr>
          <w:lang w:val="en-US"/>
        </w:rPr>
        <w:t xml:space="preserve">VHF data communications will provide robust high-speed data exchange between ships and between ship </w:t>
      </w:r>
      <w:ins w:id="35" w:author="Browning" w:date="2013-02-27T14:16:00Z">
        <w:r w:rsidR="003E4258" w:rsidRPr="00F073C7">
          <w:rPr>
            <w:lang w:val="en-US"/>
          </w:rPr>
          <w:t>between ship and shore</w:t>
        </w:r>
        <w:r w:rsidR="003E4258">
          <w:rPr>
            <w:lang w:val="en-US"/>
          </w:rPr>
          <w:t>, and between ships and satellites</w:t>
        </w:r>
      </w:ins>
      <w:del w:id="36" w:author="Browning" w:date="2013-02-27T14:16:00Z">
        <w:r w:rsidRPr="00F073C7" w:rsidDel="003E4258">
          <w:rPr>
            <w:lang w:val="en-US"/>
          </w:rPr>
          <w:delText>and shore</w:delText>
        </w:r>
      </w:del>
      <w:r w:rsidRPr="00F073C7">
        <w:rPr>
          <w:lang w:val="en-US"/>
        </w:rPr>
        <w:t>. The AIS system is not capable of handling, nor is intended for, this high-speed data exchange.</w:t>
      </w:r>
    </w:p>
    <w:p w14:paraId="59C8AF69" w14:textId="77777777" w:rsidR="00514003" w:rsidRPr="00F073C7" w:rsidRDefault="00514003" w:rsidP="00474B57">
      <w:pPr>
        <w:ind w:right="-284"/>
        <w:rPr>
          <w:lang w:val="en-US"/>
        </w:rPr>
      </w:pPr>
      <w:r w:rsidRPr="00F073C7">
        <w:rPr>
          <w:lang w:val="en-US"/>
        </w:rPr>
        <w:t xml:space="preserve">Taking into account the channels identified by WRC-12 as described </w:t>
      </w:r>
      <w:r w:rsidRPr="00BC18DF">
        <w:rPr>
          <w:lang w:val="en-US"/>
        </w:rPr>
        <w:t>in 2.2</w:t>
      </w:r>
      <w:r w:rsidRPr="00F073C7">
        <w:rPr>
          <w:lang w:val="en-US"/>
        </w:rPr>
        <w:t xml:space="preserve"> above, channels 24, 84, 25, 85, 26, and 86 will use the modulation technique described in </w:t>
      </w:r>
      <w:r w:rsidR="00474B57">
        <w:rPr>
          <w:lang w:val="en-US"/>
        </w:rPr>
        <w:t xml:space="preserve">Recommendation </w:t>
      </w:r>
      <w:r w:rsidR="00AF21C6">
        <w:rPr>
          <w:lang w:val="en-US"/>
        </w:rPr>
        <w:t>ITU-R M.</w:t>
      </w:r>
      <w:del w:id="37" w:author="Browning" w:date="2013-02-27T14:14:00Z">
        <w:r w:rsidR="00AF21C6" w:rsidDel="003E4258">
          <w:rPr>
            <w:lang w:val="en-US"/>
          </w:rPr>
          <w:delText>1842-1</w:delText>
        </w:r>
      </w:del>
      <w:ins w:id="38" w:author="Browning" w:date="2013-02-27T14:14:00Z">
        <w:r w:rsidR="003E4258">
          <w:rPr>
            <w:lang w:val="en-US"/>
          </w:rPr>
          <w:t>1842</w:t>
        </w:r>
      </w:ins>
      <w:r w:rsidR="00AF21C6">
        <w:rPr>
          <w:lang w:val="en-US"/>
        </w:rPr>
        <w:t>, and </w:t>
      </w:r>
      <w:r w:rsidRPr="00F073C7">
        <w:rPr>
          <w:lang w:val="en-US"/>
        </w:rPr>
        <w:t>will be used for future VHF digital data, a</w:t>
      </w:r>
      <w:r>
        <w:rPr>
          <w:lang w:val="en-US"/>
        </w:rPr>
        <w:t>nd ship-to-shore data exchange.</w:t>
      </w:r>
    </w:p>
    <w:p w14:paraId="02FE39FF" w14:textId="77777777" w:rsidR="00E5458E" w:rsidRDefault="00514003" w:rsidP="00474B57">
      <w:pPr>
        <w:rPr>
          <w:ins w:id="39" w:author="Ross Norsworthy" w:date="2013-02-27T11:08:00Z"/>
          <w:lang w:val="en-US"/>
        </w:rPr>
      </w:pPr>
      <w:r w:rsidRPr="00F073C7">
        <w:rPr>
          <w:lang w:val="en-US"/>
        </w:rPr>
        <w:t xml:space="preserve">These may be used as discrete data communications channels, or </w:t>
      </w:r>
      <w:r w:rsidR="00AF21C6">
        <w:rPr>
          <w:lang w:val="en-US"/>
        </w:rPr>
        <w:t>a number may be combined into a </w:t>
      </w:r>
      <w:r w:rsidRPr="00F073C7">
        <w:rPr>
          <w:lang w:val="en-US"/>
        </w:rPr>
        <w:t>single wide-bandwidth channel.</w:t>
      </w:r>
      <w:ins w:id="40" w:author="Ross Norsworthy" w:date="2013-02-26T23:08:00Z">
        <w:r w:rsidR="00C27858">
          <w:rPr>
            <w:lang w:val="en-US"/>
          </w:rPr>
          <w:t xml:space="preserve"> </w:t>
        </w:r>
      </w:ins>
    </w:p>
    <w:p w14:paraId="6E039FDC" w14:textId="77777777" w:rsidR="00E5458E" w:rsidRPr="00E5458E" w:rsidRDefault="00E5458E" w:rsidP="00474B57">
      <w:pPr>
        <w:rPr>
          <w:ins w:id="41" w:author="Ross Norsworthy" w:date="2013-02-27T11:08:00Z"/>
          <w:b/>
          <w:lang w:val="en-US"/>
          <w:rPrChange w:id="42" w:author="Ross Norsworthy" w:date="2013-02-27T11:08:00Z">
            <w:rPr>
              <w:ins w:id="43" w:author="Ross Norsworthy" w:date="2013-02-27T11:08:00Z"/>
              <w:lang w:val="en-US"/>
            </w:rPr>
          </w:rPrChange>
        </w:rPr>
      </w:pPr>
      <w:ins w:id="44" w:author="Ross Norsworthy" w:date="2013-02-27T11:08:00Z">
        <w:r>
          <w:rPr>
            <w:b/>
            <w:lang w:val="en-US"/>
          </w:rPr>
          <w:t>3.3</w:t>
        </w:r>
        <w:r>
          <w:rPr>
            <w:b/>
            <w:lang w:val="en-US"/>
          </w:rPr>
          <w:tab/>
        </w:r>
      </w:ins>
      <w:ins w:id="45" w:author="Ross Norsworthy" w:date="2013-02-27T11:09:00Z">
        <w:r>
          <w:rPr>
            <w:b/>
            <w:lang w:val="en-US"/>
          </w:rPr>
          <w:t>VDES (VHF Data Exchange System) integrates functions of AIS</w:t>
        </w:r>
      </w:ins>
      <w:ins w:id="46" w:author="Ross Norsworthy" w:date="2013-02-27T11:24:00Z">
        <w:r w:rsidR="0052473E">
          <w:rPr>
            <w:b/>
            <w:lang w:val="en-US"/>
          </w:rPr>
          <w:t>, ASM</w:t>
        </w:r>
      </w:ins>
      <w:ins w:id="47" w:author="Ross Norsworthy" w:date="2013-02-27T11:09:00Z">
        <w:r>
          <w:rPr>
            <w:b/>
            <w:lang w:val="en-US"/>
          </w:rPr>
          <w:t xml:space="preserve"> and VDE</w:t>
        </w:r>
      </w:ins>
    </w:p>
    <w:p w14:paraId="1C18ABEB" w14:textId="77777777" w:rsidR="00990F36" w:rsidRPr="00576CED" w:rsidDel="00576CED" w:rsidRDefault="0052473E" w:rsidP="00990F36">
      <w:pPr>
        <w:rPr>
          <w:del w:id="48" w:author="Ross Norsworthy" w:date="2013-02-27T11:41:00Z"/>
          <w:lang w:val="en-US"/>
        </w:rPr>
      </w:pPr>
      <w:ins w:id="49" w:author="Ross Norsworthy" w:date="2013-02-27T11:19:00Z">
        <w:r>
          <w:rPr>
            <w:lang w:val="en-US"/>
          </w:rPr>
          <w:t xml:space="preserve">VDES considers </w:t>
        </w:r>
      </w:ins>
      <w:ins w:id="50" w:author="Ross Norsworthy" w:date="2013-02-27T11:20:00Z">
        <w:r>
          <w:rPr>
            <w:lang w:val="en-US"/>
          </w:rPr>
          <w:t xml:space="preserve">both </w:t>
        </w:r>
      </w:ins>
      <w:ins w:id="51" w:author="Ross Norsworthy" w:date="2013-02-27T11:12:00Z">
        <w:r w:rsidR="00E5458E">
          <w:rPr>
            <w:lang w:val="en-US"/>
          </w:rPr>
          <w:t>WRC-1</w:t>
        </w:r>
      </w:ins>
      <w:ins w:id="52" w:author="Ross Norsworthy" w:date="2013-02-27T12:22:00Z">
        <w:r w:rsidR="00D738DB">
          <w:rPr>
            <w:lang w:val="en-US"/>
          </w:rPr>
          <w:t>5</w:t>
        </w:r>
      </w:ins>
      <w:ins w:id="53" w:author="Ross Norsworthy" w:date="2013-02-27T11:12:00Z">
        <w:r w:rsidR="00E5458E">
          <w:rPr>
            <w:lang w:val="en-US"/>
          </w:rPr>
          <w:t xml:space="preserve"> Agenda Item 1.16 </w:t>
        </w:r>
      </w:ins>
      <w:ins w:id="54" w:author="Ross Norsworthy" w:date="2013-02-27T11:13:00Z">
        <w:r w:rsidR="00E5458E">
          <w:rPr>
            <w:lang w:val="en-US"/>
          </w:rPr>
          <w:t xml:space="preserve">and WRC-12 revisions to Appendix 18 which </w:t>
        </w:r>
      </w:ins>
      <w:ins w:id="55" w:author="Ross Norsworthy" w:date="2013-02-27T11:14:00Z">
        <w:r w:rsidR="00E5458E">
          <w:rPr>
            <w:lang w:val="en-US"/>
          </w:rPr>
          <w:t xml:space="preserve">address the need to </w:t>
        </w:r>
      </w:ins>
      <w:ins w:id="56" w:author="Ross Norsworthy" w:date="2013-02-27T11:15:00Z">
        <w:r w:rsidR="00E5458E">
          <w:rPr>
            <w:lang w:val="en-US"/>
          </w:rPr>
          <w:t>protect the integrity of the AIS VDL by moving AIS applications and ASM (Application Specific Messages) to other channels and t</w:t>
        </w:r>
      </w:ins>
      <w:ins w:id="57" w:author="Ross Norsworthy" w:date="2013-02-27T11:20:00Z">
        <w:r>
          <w:rPr>
            <w:lang w:val="en-US"/>
          </w:rPr>
          <w:t xml:space="preserve">he designation of </w:t>
        </w:r>
      </w:ins>
      <w:ins w:id="58" w:author="Ross Norsworthy" w:date="2013-02-27T11:15:00Z">
        <w:r w:rsidR="00E5458E">
          <w:rPr>
            <w:lang w:val="en-US"/>
          </w:rPr>
          <w:t xml:space="preserve">some of the duplex channels previously designated for VPC (VHF Public Correspondence) for digitally modulated emissions </w:t>
        </w:r>
      </w:ins>
      <w:ins w:id="59" w:author="Ross Norsworthy" w:date="2013-02-27T11:17:00Z">
        <w:r w:rsidR="00E5458E">
          <w:rPr>
            <w:lang w:val="en-US"/>
          </w:rPr>
          <w:t xml:space="preserve">in accordance with </w:t>
        </w:r>
      </w:ins>
      <w:ins w:id="60" w:author="Ross Norsworthy" w:date="2013-02-27T11:18:00Z">
        <w:r w:rsidR="00E5458E">
          <w:rPr>
            <w:lang w:val="en-US"/>
          </w:rPr>
          <w:t>Recommendation ITU-R M.</w:t>
        </w:r>
        <w:del w:id="61" w:author="Browning" w:date="2013-02-27T14:14:00Z">
          <w:r w:rsidR="00E5458E" w:rsidDel="003E4258">
            <w:rPr>
              <w:lang w:val="en-US"/>
            </w:rPr>
            <w:delText>1842</w:delText>
          </w:r>
          <w:r w:rsidDel="003E4258">
            <w:rPr>
              <w:lang w:val="en-US"/>
            </w:rPr>
            <w:delText>-1</w:delText>
          </w:r>
        </w:del>
      </w:ins>
      <w:proofErr w:type="gramStart"/>
      <w:ins w:id="62" w:author="Browning" w:date="2013-02-27T14:14:00Z">
        <w:r w:rsidR="003E4258">
          <w:rPr>
            <w:lang w:val="en-US"/>
          </w:rPr>
          <w:t>1842</w:t>
        </w:r>
      </w:ins>
      <w:ins w:id="63" w:author="Ross Norsworthy" w:date="2013-02-27T11:21:00Z">
        <w:r>
          <w:rPr>
            <w:lang w:val="en-US"/>
          </w:rPr>
          <w:t xml:space="preserve"> (which describes VDE (VHF Data Exchange))</w:t>
        </w:r>
      </w:ins>
      <w:ins w:id="64" w:author="Ross Norsworthy" w:date="2013-02-27T11:19:00Z">
        <w:r>
          <w:rPr>
            <w:lang w:val="en-US"/>
          </w:rPr>
          <w:t>.</w:t>
        </w:r>
        <w:proofErr w:type="gramEnd"/>
        <w:r>
          <w:rPr>
            <w:lang w:val="en-US"/>
          </w:rPr>
          <w:t xml:space="preserve"> </w:t>
        </w:r>
      </w:ins>
      <w:ins w:id="65" w:author="Ross Norsworthy" w:date="2013-02-27T11:21:00Z">
        <w:r>
          <w:rPr>
            <w:lang w:val="en-US"/>
          </w:rPr>
          <w:t>The VDES integrates the functions of AIS</w:t>
        </w:r>
      </w:ins>
      <w:ins w:id="66" w:author="Ross Norsworthy" w:date="2013-02-27T12:23:00Z">
        <w:r w:rsidR="00D738DB">
          <w:rPr>
            <w:lang w:val="en-US"/>
          </w:rPr>
          <w:t>, ASM</w:t>
        </w:r>
      </w:ins>
      <w:ins w:id="67" w:author="Ross Norsworthy" w:date="2013-02-27T11:21:00Z">
        <w:r>
          <w:rPr>
            <w:lang w:val="en-US"/>
          </w:rPr>
          <w:t xml:space="preserve"> and VDE</w:t>
        </w:r>
      </w:ins>
      <w:ins w:id="68" w:author="Ross Norsworthy" w:date="2013-02-27T11:22:00Z">
        <w:r>
          <w:rPr>
            <w:lang w:val="en-US"/>
          </w:rPr>
          <w:t xml:space="preserve"> and includes the channels used for these functions. </w:t>
        </w:r>
      </w:ins>
      <w:ins w:id="69" w:author="Ross Norsworthy" w:date="2013-02-26T23:08:00Z">
        <w:r w:rsidR="00C27858">
          <w:rPr>
            <w:lang w:val="en-US"/>
          </w:rPr>
          <w:t>The arrangement of the frequencies, channels and usage is sh</w:t>
        </w:r>
      </w:ins>
      <w:ins w:id="70" w:author="Ross Norsworthy" w:date="2013-02-26T23:09:00Z">
        <w:r w:rsidR="00C27858">
          <w:rPr>
            <w:lang w:val="en-US"/>
          </w:rPr>
          <w:t>own</w:t>
        </w:r>
      </w:ins>
      <w:ins w:id="71" w:author="Ross Norsworthy" w:date="2013-02-26T23:08:00Z">
        <w:r w:rsidR="00C27858">
          <w:rPr>
            <w:lang w:val="en-US"/>
          </w:rPr>
          <w:t xml:space="preserve"> in </w:t>
        </w:r>
      </w:ins>
      <w:ins w:id="72" w:author="Ross Norsworthy" w:date="2013-02-27T11:25:00Z">
        <w:r>
          <w:rPr>
            <w:lang w:val="en-US"/>
          </w:rPr>
          <w:t>Table 1</w:t>
        </w:r>
      </w:ins>
      <w:ins w:id="73" w:author="Ross Norsworthy" w:date="2013-02-26T23:10:00Z">
        <w:r w:rsidR="00C27858">
          <w:rPr>
            <w:lang w:val="en-US"/>
          </w:rPr>
          <w:t>, including the provision for satellite broadcasting</w:t>
        </w:r>
      </w:ins>
      <w:ins w:id="74" w:author="Ross Norsworthy" w:date="2013-02-27T11:44:00Z">
        <w:r w:rsidR="00576CED">
          <w:rPr>
            <w:lang w:val="en-US"/>
          </w:rPr>
          <w:t xml:space="preserve">. </w:t>
        </w:r>
      </w:ins>
    </w:p>
    <w:p w14:paraId="79881DA0" w14:textId="77777777" w:rsidR="00C27858" w:rsidDel="00576CED" w:rsidRDefault="00474B57">
      <w:pPr>
        <w:tabs>
          <w:tab w:val="clear" w:pos="1134"/>
          <w:tab w:val="clear" w:pos="1871"/>
          <w:tab w:val="clear" w:pos="2268"/>
        </w:tabs>
        <w:overflowPunct/>
        <w:autoSpaceDE/>
        <w:autoSpaceDN/>
        <w:adjustRightInd/>
        <w:spacing w:before="0"/>
        <w:textAlignment w:val="auto"/>
        <w:rPr>
          <w:del w:id="75" w:author="Ross Norsworthy" w:date="2013-02-27T11:41:00Z"/>
          <w:lang w:val="en-US"/>
        </w:rPr>
      </w:pPr>
      <w:del w:id="76" w:author="Ross Norsworthy" w:date="2013-02-27T11:41:00Z">
        <w:r w:rsidDel="00576CED">
          <w:rPr>
            <w:lang w:val="en-US"/>
          </w:rPr>
          <w:br w:type="page"/>
        </w:r>
      </w:del>
    </w:p>
    <w:p w14:paraId="75E5795C" w14:textId="77777777" w:rsidR="0052473E" w:rsidRPr="00576CED" w:rsidRDefault="0052473E" w:rsidP="00C27858">
      <w:pPr>
        <w:tabs>
          <w:tab w:val="clear" w:pos="1134"/>
          <w:tab w:val="clear" w:pos="1871"/>
          <w:tab w:val="clear" w:pos="2268"/>
        </w:tabs>
        <w:overflowPunct/>
        <w:autoSpaceDE/>
        <w:autoSpaceDN/>
        <w:adjustRightInd/>
        <w:spacing w:before="0"/>
        <w:jc w:val="center"/>
        <w:textAlignment w:val="auto"/>
        <w:rPr>
          <w:ins w:id="77" w:author="Ross Norsworthy" w:date="2013-02-27T11:25:00Z"/>
          <w:b/>
          <w:lang w:val="en-US"/>
          <w:rPrChange w:id="78" w:author="Ross Norsworthy" w:date="2013-02-27T11:42:00Z">
            <w:rPr>
              <w:ins w:id="79" w:author="Ross Norsworthy" w:date="2013-02-27T11:25:00Z"/>
              <w:lang w:val="en-US"/>
            </w:rPr>
          </w:rPrChange>
        </w:rPr>
      </w:pPr>
      <w:ins w:id="80" w:author="Ross Norsworthy" w:date="2013-02-27T11:25:00Z">
        <w:r w:rsidRPr="00576CED">
          <w:rPr>
            <w:b/>
            <w:lang w:val="en-US"/>
            <w:rPrChange w:id="81" w:author="Ross Norsworthy" w:date="2013-02-27T11:42:00Z">
              <w:rPr>
                <w:lang w:val="en-US"/>
              </w:rPr>
            </w:rPrChange>
          </w:rPr>
          <w:t>Table 1</w:t>
        </w:r>
      </w:ins>
    </w:p>
    <w:p w14:paraId="7F6DB089" w14:textId="77777777" w:rsidR="00C27858" w:rsidRDefault="00C27858" w:rsidP="00C27858">
      <w:pPr>
        <w:tabs>
          <w:tab w:val="clear" w:pos="1134"/>
          <w:tab w:val="clear" w:pos="1871"/>
          <w:tab w:val="clear" w:pos="2268"/>
        </w:tabs>
        <w:overflowPunct/>
        <w:autoSpaceDE/>
        <w:autoSpaceDN/>
        <w:adjustRightInd/>
        <w:spacing w:before="0"/>
        <w:jc w:val="center"/>
        <w:textAlignment w:val="auto"/>
        <w:rPr>
          <w:ins w:id="82" w:author="Ross Norsworthy" w:date="2013-02-27T11:42:00Z"/>
          <w:b/>
          <w:lang w:val="en-US"/>
        </w:rPr>
      </w:pPr>
      <w:ins w:id="83" w:author="Ross Norsworthy" w:date="2013-02-26T23:06:00Z">
        <w:r w:rsidRPr="00576CED">
          <w:rPr>
            <w:b/>
            <w:lang w:val="en-US"/>
            <w:rPrChange w:id="84" w:author="Ross Norsworthy" w:date="2013-02-27T11:42:00Z">
              <w:rPr>
                <w:lang w:val="en-US"/>
              </w:rPr>
            </w:rPrChange>
          </w:rPr>
          <w:t>Appendix 18 channels and</w:t>
        </w:r>
      </w:ins>
      <w:ins w:id="85" w:author="Ross Norsworthy" w:date="2013-02-27T11:26:00Z">
        <w:r w:rsidR="0052473E" w:rsidRPr="00576CED">
          <w:rPr>
            <w:b/>
            <w:lang w:val="en-US"/>
            <w:rPrChange w:id="86" w:author="Ross Norsworthy" w:date="2013-02-27T11:42:00Z">
              <w:rPr>
                <w:lang w:val="en-US"/>
              </w:rPr>
            </w:rPrChange>
          </w:rPr>
          <w:t xml:space="preserve"> </w:t>
        </w:r>
      </w:ins>
      <w:ins w:id="87" w:author="Ross Norsworthy" w:date="2013-02-26T23:06:00Z">
        <w:r w:rsidRPr="00576CED">
          <w:rPr>
            <w:b/>
            <w:lang w:val="en-US"/>
            <w:rPrChange w:id="88" w:author="Ross Norsworthy" w:date="2013-02-27T11:42:00Z">
              <w:rPr>
                <w:lang w:val="en-US"/>
              </w:rPr>
            </w:rPrChange>
          </w:rPr>
          <w:t xml:space="preserve">frequencies for </w:t>
        </w:r>
      </w:ins>
      <w:ins w:id="89" w:author="Ross Norsworthy" w:date="2013-02-27T11:24:00Z">
        <w:r w:rsidR="0052473E" w:rsidRPr="00576CED">
          <w:rPr>
            <w:b/>
            <w:lang w:val="en-US"/>
            <w:rPrChange w:id="90" w:author="Ross Norsworthy" w:date="2013-02-27T11:42:00Z">
              <w:rPr>
                <w:lang w:val="en-US"/>
              </w:rPr>
            </w:rPrChange>
          </w:rPr>
          <w:t>VDES (</w:t>
        </w:r>
      </w:ins>
      <w:ins w:id="91" w:author="Ross Norsworthy" w:date="2013-02-26T23:06:00Z">
        <w:r w:rsidRPr="00576CED">
          <w:rPr>
            <w:b/>
            <w:lang w:val="en-US"/>
            <w:rPrChange w:id="92" w:author="Ross Norsworthy" w:date="2013-02-27T11:42:00Z">
              <w:rPr>
                <w:lang w:val="en-US"/>
              </w:rPr>
            </w:rPrChange>
          </w:rPr>
          <w:t>AIS, ASM and VDE</w:t>
        </w:r>
      </w:ins>
      <w:ins w:id="93" w:author="Ross Norsworthy" w:date="2013-02-27T11:24:00Z">
        <w:r w:rsidR="0052473E" w:rsidRPr="00576CED">
          <w:rPr>
            <w:b/>
            <w:lang w:val="en-US"/>
            <w:rPrChange w:id="94" w:author="Ross Norsworthy" w:date="2013-02-27T11:42:00Z">
              <w:rPr>
                <w:lang w:val="en-US"/>
              </w:rPr>
            </w:rPrChange>
          </w:rPr>
          <w:t>)</w:t>
        </w:r>
      </w:ins>
      <w:ins w:id="95" w:author="Ross Norsworthy" w:date="2013-02-26T23:06:00Z">
        <w:r w:rsidRPr="00576CED">
          <w:rPr>
            <w:b/>
            <w:lang w:val="en-US"/>
            <w:rPrChange w:id="96" w:author="Ross Norsworthy" w:date="2013-02-27T11:42:00Z">
              <w:rPr>
                <w:lang w:val="en-US"/>
              </w:rPr>
            </w:rPrChange>
          </w:rPr>
          <w:t xml:space="preserve"> with </w:t>
        </w:r>
      </w:ins>
      <w:ins w:id="97" w:author="Ross Norsworthy" w:date="2013-02-26T23:11:00Z">
        <w:r w:rsidRPr="00576CED">
          <w:rPr>
            <w:b/>
            <w:lang w:val="en-US"/>
            <w:rPrChange w:id="98" w:author="Ross Norsworthy" w:date="2013-02-27T11:42:00Z">
              <w:rPr>
                <w:lang w:val="en-US"/>
              </w:rPr>
            </w:rPrChange>
          </w:rPr>
          <w:t>provision</w:t>
        </w:r>
      </w:ins>
      <w:ins w:id="99" w:author="Ross Norsworthy" w:date="2013-02-26T23:06:00Z">
        <w:r w:rsidRPr="00576CED">
          <w:rPr>
            <w:b/>
            <w:lang w:val="en-US"/>
            <w:rPrChange w:id="100" w:author="Ross Norsworthy" w:date="2013-02-27T11:42:00Z">
              <w:rPr>
                <w:lang w:val="en-US"/>
              </w:rPr>
            </w:rPrChange>
          </w:rPr>
          <w:t xml:space="preserve"> for satellite broadcasting</w:t>
        </w:r>
      </w:ins>
    </w:p>
    <w:p w14:paraId="2E1A6A30" w14:textId="77777777" w:rsidR="00576CED" w:rsidRPr="00576CED" w:rsidRDefault="00576CED" w:rsidP="00C27858">
      <w:pPr>
        <w:tabs>
          <w:tab w:val="clear" w:pos="1134"/>
          <w:tab w:val="clear" w:pos="1871"/>
          <w:tab w:val="clear" w:pos="2268"/>
        </w:tabs>
        <w:overflowPunct/>
        <w:autoSpaceDE/>
        <w:autoSpaceDN/>
        <w:adjustRightInd/>
        <w:spacing w:before="0"/>
        <w:jc w:val="center"/>
        <w:textAlignment w:val="auto"/>
        <w:rPr>
          <w:ins w:id="101" w:author="Ross Norsworthy" w:date="2013-02-26T23:03:00Z"/>
          <w:b/>
          <w:lang w:val="en-US"/>
          <w:rPrChange w:id="102" w:author="Ross Norsworthy" w:date="2013-02-27T11:42:00Z">
            <w:rPr>
              <w:ins w:id="103" w:author="Ross Norsworthy" w:date="2013-02-26T23:03:00Z"/>
              <w:lang w:val="en-US"/>
            </w:rPr>
          </w:rPrChange>
        </w:rPr>
      </w:pPr>
    </w:p>
    <w:tbl>
      <w:tblPr>
        <w:tblW w:w="9265" w:type="dxa"/>
        <w:tblCellMar>
          <w:left w:w="0" w:type="dxa"/>
          <w:right w:w="0" w:type="dxa"/>
        </w:tblCellMar>
        <w:tblLook w:val="0600" w:firstRow="0" w:lastRow="0" w:firstColumn="0" w:lastColumn="0" w:noHBand="1" w:noVBand="1"/>
      </w:tblPr>
      <w:tblGrid>
        <w:gridCol w:w="3862"/>
        <w:gridCol w:w="2701"/>
        <w:gridCol w:w="2702"/>
        <w:tblGridChange w:id="104">
          <w:tblGrid>
            <w:gridCol w:w="15"/>
            <w:gridCol w:w="2669"/>
            <w:gridCol w:w="1178"/>
            <w:gridCol w:w="15"/>
            <w:gridCol w:w="1508"/>
            <w:gridCol w:w="1178"/>
            <w:gridCol w:w="1524"/>
            <w:gridCol w:w="1178"/>
            <w:gridCol w:w="15"/>
          </w:tblGrid>
        </w:tblGridChange>
      </w:tblGrid>
      <w:tr w:rsidR="00C27858" w:rsidRPr="00C27858" w14:paraId="0813E00C" w14:textId="77777777" w:rsidTr="00C27858">
        <w:trPr>
          <w:trHeight w:val="408"/>
          <w:ins w:id="105" w:author="Ross Norsworthy" w:date="2013-02-26T23:03:00Z"/>
        </w:trPr>
        <w:tc>
          <w:tcPr>
            <w:tcW w:w="3862" w:type="dxa"/>
            <w:vMerge w:val="restart"/>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vAlign w:val="center"/>
            <w:hideMark/>
          </w:tcPr>
          <w:p w14:paraId="46687500"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06" w:author="Ross Norsworthy" w:date="2013-02-26T23:03:00Z"/>
                <w:lang w:val="en-US"/>
              </w:rPr>
            </w:pPr>
            <w:ins w:id="107" w:author="Ross Norsworthy" w:date="2013-02-26T23:03:00Z">
              <w:r w:rsidRPr="00C27858">
                <w:t>Channel number in Appendix 18</w:t>
              </w:r>
            </w:ins>
          </w:p>
        </w:tc>
        <w:tc>
          <w:tcPr>
            <w:tcW w:w="5403"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vAlign w:val="center"/>
            <w:hideMark/>
          </w:tcPr>
          <w:p w14:paraId="305D585E"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08" w:author="Ross Norsworthy" w:date="2013-02-26T23:03:00Z"/>
                <w:lang w:val="en-US"/>
              </w:rPr>
            </w:pPr>
            <w:ins w:id="109" w:author="Ross Norsworthy" w:date="2013-02-26T23:03:00Z">
              <w:r w:rsidRPr="00C27858">
                <w:t>Transmitting frequencies (MHz) for ship and coast stations</w:t>
              </w:r>
            </w:ins>
          </w:p>
        </w:tc>
      </w:tr>
      <w:tr w:rsidR="00C27858" w:rsidRPr="00C27858" w14:paraId="1DCC85AF" w14:textId="77777777" w:rsidTr="00C3757D">
        <w:tblPrEx>
          <w:tblW w:w="9265" w:type="dxa"/>
          <w:tblCellMar>
            <w:left w:w="0" w:type="dxa"/>
            <w:right w:w="0" w:type="dxa"/>
          </w:tblCellMar>
          <w:tblLook w:val="0600" w:firstRow="0" w:lastRow="0" w:firstColumn="0" w:lastColumn="0" w:noHBand="1" w:noVBand="1"/>
          <w:tblPrExChange w:id="110" w:author="Ross Norsworthy" w:date="2013-02-27T12:36:00Z">
            <w:tblPrEx>
              <w:tblW w:w="9265" w:type="dxa"/>
              <w:tblCellMar>
                <w:left w:w="0" w:type="dxa"/>
                <w:right w:w="0" w:type="dxa"/>
              </w:tblCellMar>
              <w:tblLook w:val="0600" w:firstRow="0" w:lastRow="0" w:firstColumn="0" w:lastColumn="0" w:noHBand="1" w:noVBand="1"/>
            </w:tblPrEx>
          </w:tblPrExChange>
        </w:tblPrEx>
        <w:trPr>
          <w:trHeight w:val="749"/>
          <w:ins w:id="111" w:author="Ross Norsworthy" w:date="2013-02-26T23:03:00Z"/>
          <w:trPrChange w:id="112" w:author="Ross Norsworthy" w:date="2013-02-27T12:36:00Z">
            <w:trPr>
              <w:gridAfter w:val="0"/>
              <w:trHeight w:val="749"/>
            </w:trPr>
          </w:trPrChange>
        </w:trPr>
        <w:tc>
          <w:tcPr>
            <w:tcW w:w="0" w:type="auto"/>
            <w:vMerge/>
            <w:tcBorders>
              <w:top w:val="single" w:sz="8" w:space="0" w:color="FFFFFF"/>
              <w:left w:val="single" w:sz="8" w:space="0" w:color="FFFFFF"/>
              <w:bottom w:val="single" w:sz="8" w:space="0" w:color="FFFFFF"/>
              <w:right w:val="single" w:sz="8" w:space="0" w:color="FFFFFF"/>
            </w:tcBorders>
            <w:vAlign w:val="center"/>
            <w:hideMark/>
            <w:tcPrChange w:id="113" w:author="Ross Norsworthy" w:date="2013-02-27T12:36:00Z">
              <w:tcPr>
                <w:tcW w:w="0" w:type="auto"/>
                <w:gridSpan w:val="3"/>
                <w:vMerge/>
                <w:tcBorders>
                  <w:top w:val="single" w:sz="8" w:space="0" w:color="FFFFFF"/>
                  <w:left w:val="single" w:sz="8" w:space="0" w:color="FFFFFF"/>
                  <w:bottom w:val="single" w:sz="8" w:space="0" w:color="FFFFFF"/>
                  <w:right w:val="single" w:sz="8" w:space="0" w:color="FFFFFF"/>
                </w:tcBorders>
                <w:vAlign w:val="center"/>
                <w:hideMark/>
              </w:tcPr>
            </w:tcPrChange>
          </w:tcPr>
          <w:p w14:paraId="7D86F449"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114" w:author="Ross Norsworthy" w:date="2013-02-26T23:03:00Z"/>
                <w:lang w:val="en-US"/>
              </w:rPr>
            </w:pPr>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vAlign w:val="center"/>
            <w:hideMark/>
            <w:tcPrChange w:id="115"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vAlign w:val="center"/>
                <w:hideMark/>
              </w:tcPr>
            </w:tcPrChange>
          </w:tcPr>
          <w:p w14:paraId="3D56A31C"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116" w:author="Ross Norsworthy" w:date="2013-02-26T23:03:00Z"/>
                <w:lang w:val="en-US"/>
              </w:rPr>
            </w:pPr>
            <w:ins w:id="117" w:author="Ross Norsworthy" w:date="2013-02-26T23:03:00Z">
              <w:r w:rsidRPr="00C27858">
                <w:t>Ship stations (ship-shore)</w:t>
              </w:r>
            </w:ins>
          </w:p>
          <w:p w14:paraId="3FBC3620"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18" w:author="Ross Norsworthy" w:date="2013-02-26T23:03:00Z"/>
                <w:lang w:val="en-US"/>
              </w:rPr>
            </w:pPr>
            <w:ins w:id="119" w:author="Ross Norsworthy" w:date="2013-02-26T23:03:00Z">
              <w:r w:rsidRPr="00C27858">
                <w:t>Ship stations (long range AIS)</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vAlign w:val="center"/>
            <w:hideMark/>
            <w:tcPrChange w:id="120"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vAlign w:val="center"/>
                <w:hideMark/>
              </w:tcPr>
            </w:tcPrChange>
          </w:tcPr>
          <w:p w14:paraId="32753202"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121" w:author="Ross Norsworthy" w:date="2013-02-26T23:03:00Z"/>
                <w:lang w:val="en-US"/>
              </w:rPr>
            </w:pPr>
            <w:ins w:id="122" w:author="Ross Norsworthy" w:date="2013-02-26T23:03:00Z">
              <w:r w:rsidRPr="00C27858">
                <w:t>Coast stations</w:t>
              </w:r>
            </w:ins>
          </w:p>
          <w:p w14:paraId="550C3C09"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123" w:author="Ross Norsworthy" w:date="2013-02-26T23:03:00Z"/>
                <w:lang w:val="en-US"/>
              </w:rPr>
            </w:pPr>
            <w:ins w:id="124" w:author="Ross Norsworthy" w:date="2013-02-26T23:03:00Z">
              <w:r w:rsidRPr="00C27858">
                <w:t>Ship stations (ship-ship)</w:t>
              </w:r>
            </w:ins>
          </w:p>
          <w:p w14:paraId="5167FFC8"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25" w:author="Ross Norsworthy" w:date="2013-02-26T23:03:00Z"/>
                <w:lang w:val="en-US"/>
              </w:rPr>
            </w:pPr>
            <w:ins w:id="126" w:author="Ross Norsworthy" w:date="2013-02-26T23:03:00Z">
              <w:r w:rsidRPr="00C27858">
                <w:t>Satellite broadcasting to ship*</w:t>
              </w:r>
            </w:ins>
          </w:p>
        </w:tc>
      </w:tr>
      <w:tr w:rsidR="00C27858" w:rsidRPr="00C27858" w14:paraId="269C0C16" w14:textId="77777777" w:rsidTr="00C3757D">
        <w:tblPrEx>
          <w:tblW w:w="9265" w:type="dxa"/>
          <w:tblCellMar>
            <w:left w:w="0" w:type="dxa"/>
            <w:right w:w="0" w:type="dxa"/>
          </w:tblCellMar>
          <w:tblLook w:val="0600" w:firstRow="0" w:lastRow="0" w:firstColumn="0" w:lastColumn="0" w:noHBand="1" w:noVBand="1"/>
          <w:tblPrExChange w:id="127"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70"/>
          <w:ins w:id="128" w:author="Ross Norsworthy" w:date="2013-02-26T23:03:00Z"/>
          <w:trPrChange w:id="129" w:author="Ross Norsworthy" w:date="2013-02-27T12:36:00Z">
            <w:trPr>
              <w:gridAfter w:val="0"/>
              <w:trHeight w:val="270"/>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30" w:author="Ross Norsworthy" w:date="2013-02-27T12:36:00Z">
              <w:tcPr>
                <w:tcW w:w="3862"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A313EE0"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31" w:author="Ross Norsworthy" w:date="2013-02-26T23:03:00Z"/>
                <w:lang w:val="en-US"/>
              </w:rPr>
            </w:pPr>
            <w:ins w:id="132" w:author="Ross Norsworthy" w:date="2013-02-26T23:03:00Z">
              <w:r w:rsidRPr="00C27858">
                <w:t>AIS 1</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33"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5E45E8F8"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34" w:author="Ross Norsworthy" w:date="2013-02-26T23:03:00Z"/>
                <w:lang w:val="en-US"/>
              </w:rPr>
            </w:pPr>
            <w:ins w:id="135" w:author="Ross Norsworthy" w:date="2013-02-26T23:03:00Z">
              <w:r w:rsidRPr="00C27858">
                <w:t>161.975</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36"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3B076AE1"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37" w:author="Ross Norsworthy" w:date="2013-02-26T23:03:00Z"/>
                <w:lang w:val="en-US"/>
              </w:rPr>
            </w:pPr>
            <w:ins w:id="138" w:author="Ross Norsworthy" w:date="2013-02-26T23:03:00Z">
              <w:r w:rsidRPr="00C27858">
                <w:t>161.975</w:t>
              </w:r>
            </w:ins>
          </w:p>
        </w:tc>
      </w:tr>
      <w:tr w:rsidR="00C27858" w:rsidRPr="00C27858" w14:paraId="774CB5A0" w14:textId="77777777" w:rsidTr="00C3757D">
        <w:tblPrEx>
          <w:tblW w:w="9265" w:type="dxa"/>
          <w:tblCellMar>
            <w:left w:w="0" w:type="dxa"/>
            <w:right w:w="0" w:type="dxa"/>
          </w:tblCellMar>
          <w:tblLook w:val="0600" w:firstRow="0" w:lastRow="0" w:firstColumn="0" w:lastColumn="0" w:noHBand="1" w:noVBand="1"/>
          <w:tblPrExChange w:id="139"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70"/>
          <w:ins w:id="140" w:author="Ross Norsworthy" w:date="2013-02-26T23:03:00Z"/>
          <w:trPrChange w:id="141" w:author="Ross Norsworthy" w:date="2013-02-27T12:36:00Z">
            <w:trPr>
              <w:gridAfter w:val="0"/>
              <w:trHeight w:val="270"/>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42" w:author="Ross Norsworthy" w:date="2013-02-27T12:36:00Z">
              <w:tcPr>
                <w:tcW w:w="3862"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B88735F"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43" w:author="Ross Norsworthy" w:date="2013-02-26T23:03:00Z"/>
                <w:lang w:val="en-US"/>
              </w:rPr>
            </w:pPr>
            <w:ins w:id="144" w:author="Ross Norsworthy" w:date="2013-02-26T23:03:00Z">
              <w:r w:rsidRPr="00C27858">
                <w:t>AIS 2</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45"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CBED303"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46" w:author="Ross Norsworthy" w:date="2013-02-26T23:03:00Z"/>
                <w:lang w:val="en-US"/>
              </w:rPr>
            </w:pPr>
            <w:ins w:id="147" w:author="Ross Norsworthy" w:date="2013-02-26T23:03:00Z">
              <w:r w:rsidRPr="00C27858">
                <w:t>162.025</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48"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FB1E937"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49" w:author="Ross Norsworthy" w:date="2013-02-26T23:03:00Z"/>
                <w:lang w:val="en-US"/>
              </w:rPr>
            </w:pPr>
            <w:ins w:id="150" w:author="Ross Norsworthy" w:date="2013-02-26T23:03:00Z">
              <w:r w:rsidRPr="00C27858">
                <w:t>162.025</w:t>
              </w:r>
            </w:ins>
          </w:p>
        </w:tc>
      </w:tr>
      <w:tr w:rsidR="00C27858" w:rsidRPr="00C27858" w14:paraId="796F047F" w14:textId="77777777" w:rsidTr="00C3757D">
        <w:tblPrEx>
          <w:tblW w:w="9265" w:type="dxa"/>
          <w:tblCellMar>
            <w:left w:w="0" w:type="dxa"/>
            <w:right w:w="0" w:type="dxa"/>
          </w:tblCellMar>
          <w:tblLook w:val="0600" w:firstRow="0" w:lastRow="0" w:firstColumn="0" w:lastColumn="0" w:noHBand="1" w:noVBand="1"/>
          <w:tblPrExChange w:id="151"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70"/>
          <w:ins w:id="152" w:author="Ross Norsworthy" w:date="2013-02-26T23:03:00Z"/>
          <w:trPrChange w:id="153" w:author="Ross Norsworthy" w:date="2013-02-27T12:36:00Z">
            <w:trPr>
              <w:gridAfter w:val="0"/>
              <w:trHeight w:val="270"/>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54" w:author="Ross Norsworthy" w:date="2013-02-27T12:36:00Z">
              <w:tcPr>
                <w:tcW w:w="3862"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54E0A260"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55" w:author="Ross Norsworthy" w:date="2013-02-26T23:03:00Z"/>
                <w:lang w:val="en-US"/>
              </w:rPr>
            </w:pPr>
            <w:ins w:id="156" w:author="Ross Norsworthy" w:date="2013-02-26T23:03:00Z">
              <w:r w:rsidRPr="00C27858">
                <w:t>75  (long range AIS)</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57"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8C22267"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58" w:author="Ross Norsworthy" w:date="2013-02-26T23:03:00Z"/>
                <w:lang w:val="en-US"/>
              </w:rPr>
            </w:pPr>
            <w:ins w:id="159" w:author="Ross Norsworthy" w:date="2013-02-26T23:03:00Z">
              <w:r w:rsidRPr="00C27858">
                <w:t>156.775 (ships are Tx only)</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60"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5AAEA7FA"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61" w:author="Ross Norsworthy" w:date="2013-02-26T23:03:00Z"/>
                <w:lang w:val="en-US"/>
              </w:rPr>
            </w:pPr>
            <w:ins w:id="162" w:author="Ross Norsworthy" w:date="2013-02-26T23:03:00Z">
              <w:r w:rsidRPr="00C27858">
                <w:t>N/A</w:t>
              </w:r>
            </w:ins>
          </w:p>
        </w:tc>
      </w:tr>
      <w:tr w:rsidR="00C27858" w:rsidRPr="00C27858" w14:paraId="1AF40838" w14:textId="77777777" w:rsidTr="00C3757D">
        <w:tblPrEx>
          <w:tblW w:w="9265" w:type="dxa"/>
          <w:tblCellMar>
            <w:left w:w="0" w:type="dxa"/>
            <w:right w:w="0" w:type="dxa"/>
          </w:tblCellMar>
          <w:tblLook w:val="0600" w:firstRow="0" w:lastRow="0" w:firstColumn="0" w:lastColumn="0" w:noHBand="1" w:noVBand="1"/>
          <w:tblPrExChange w:id="163"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05"/>
          <w:ins w:id="164" w:author="Ross Norsworthy" w:date="2013-02-26T23:03:00Z"/>
          <w:trPrChange w:id="165" w:author="Ross Norsworthy" w:date="2013-02-27T12:36:00Z">
            <w:trPr>
              <w:gridAfter w:val="0"/>
              <w:trHeight w:val="205"/>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66" w:author="Ross Norsworthy" w:date="2013-02-27T12:36:00Z">
              <w:tcPr>
                <w:tcW w:w="3862"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330C84CF"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67" w:author="Ross Norsworthy" w:date="2013-02-26T23:03:00Z"/>
                <w:lang w:val="en-US"/>
              </w:rPr>
            </w:pPr>
            <w:ins w:id="168" w:author="Ross Norsworthy" w:date="2013-02-26T23:03:00Z">
              <w:r w:rsidRPr="00C27858">
                <w:t>76  (long range AIS)</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69"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024FB8AB"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70" w:author="Ross Norsworthy" w:date="2013-02-26T23:03:00Z"/>
                <w:lang w:val="en-US"/>
              </w:rPr>
            </w:pPr>
            <w:ins w:id="171" w:author="Ross Norsworthy" w:date="2013-02-26T23:03:00Z">
              <w:r w:rsidRPr="00C27858">
                <w:t>156.825 (ships are Tx only)</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72"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76C25D4"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73" w:author="Ross Norsworthy" w:date="2013-02-26T23:03:00Z"/>
                <w:lang w:val="en-US"/>
              </w:rPr>
            </w:pPr>
            <w:ins w:id="174" w:author="Ross Norsworthy" w:date="2013-02-26T23:03:00Z">
              <w:r w:rsidRPr="00C27858">
                <w:t>N/A</w:t>
              </w:r>
            </w:ins>
          </w:p>
        </w:tc>
      </w:tr>
      <w:tr w:rsidR="00C27858" w:rsidRPr="00C27858" w14:paraId="1544BC1B" w14:textId="77777777" w:rsidTr="00C3757D">
        <w:tblPrEx>
          <w:tblW w:w="9265" w:type="dxa"/>
          <w:tblCellMar>
            <w:left w:w="0" w:type="dxa"/>
            <w:right w:w="0" w:type="dxa"/>
          </w:tblCellMar>
          <w:tblLook w:val="0600" w:firstRow="0" w:lastRow="0" w:firstColumn="0" w:lastColumn="0" w:noHBand="1" w:noVBand="1"/>
          <w:tblPrExChange w:id="175"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70"/>
          <w:ins w:id="176" w:author="Ross Norsworthy" w:date="2013-02-26T23:03:00Z"/>
          <w:trPrChange w:id="177" w:author="Ross Norsworthy" w:date="2013-02-27T12:36:00Z">
            <w:trPr>
              <w:gridAfter w:val="0"/>
              <w:trHeight w:val="270"/>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78" w:author="Ross Norsworthy" w:date="2013-02-27T12:36:00Z">
              <w:tcPr>
                <w:tcW w:w="3862"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1EEBFA6D"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79" w:author="Ross Norsworthy" w:date="2013-02-26T23:03:00Z"/>
                <w:lang w:val="en-US"/>
              </w:rPr>
            </w:pPr>
            <w:ins w:id="180" w:author="Ross Norsworthy" w:date="2013-02-26T23:03:00Z">
              <w:r w:rsidRPr="00C27858">
                <w:t>2027  (ASM 1)</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81"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5DF2F645"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82" w:author="Ross Norsworthy" w:date="2013-02-26T23:03:00Z"/>
                <w:lang w:val="en-US"/>
              </w:rPr>
            </w:pPr>
            <w:ins w:id="183" w:author="Ross Norsworthy" w:date="2013-02-26T23:03:00Z">
              <w:r w:rsidRPr="00C27858">
                <w:t>161.950 (2027)</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84"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CDEAAA1"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85" w:author="Ross Norsworthy" w:date="2013-02-26T23:03:00Z"/>
                <w:lang w:val="en-US"/>
              </w:rPr>
            </w:pPr>
            <w:ins w:id="186" w:author="Ross Norsworthy" w:date="2013-02-26T23:03:00Z">
              <w:r w:rsidRPr="00C27858">
                <w:t>161.950 (2027)</w:t>
              </w:r>
            </w:ins>
          </w:p>
        </w:tc>
      </w:tr>
      <w:tr w:rsidR="00C27858" w:rsidRPr="00C27858" w14:paraId="25D5552C" w14:textId="77777777" w:rsidTr="00C3757D">
        <w:tblPrEx>
          <w:tblW w:w="9265" w:type="dxa"/>
          <w:tblCellMar>
            <w:left w:w="0" w:type="dxa"/>
            <w:right w:w="0" w:type="dxa"/>
          </w:tblCellMar>
          <w:tblLook w:val="0600" w:firstRow="0" w:lastRow="0" w:firstColumn="0" w:lastColumn="0" w:noHBand="1" w:noVBand="1"/>
          <w:tblPrExChange w:id="187"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70"/>
          <w:ins w:id="188" w:author="Ross Norsworthy" w:date="2013-02-26T23:03:00Z"/>
          <w:trPrChange w:id="189" w:author="Ross Norsworthy" w:date="2013-02-27T12:36:00Z">
            <w:trPr>
              <w:gridAfter w:val="0"/>
              <w:trHeight w:val="270"/>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90" w:author="Ross Norsworthy" w:date="2013-02-27T12:36:00Z">
              <w:tcPr>
                <w:tcW w:w="3862"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08F11494"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91" w:author="Ross Norsworthy" w:date="2013-02-26T23:03:00Z"/>
                <w:lang w:val="en-US"/>
              </w:rPr>
            </w:pPr>
            <w:ins w:id="192" w:author="Ross Norsworthy" w:date="2013-02-26T23:03:00Z">
              <w:r w:rsidRPr="00C27858">
                <w:t>2028  (ASM 2)</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93"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23AF3128"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94" w:author="Ross Norsworthy" w:date="2013-02-26T23:03:00Z"/>
                <w:lang w:val="en-US"/>
              </w:rPr>
            </w:pPr>
            <w:ins w:id="195" w:author="Ross Norsworthy" w:date="2013-02-26T23:03:00Z">
              <w:r w:rsidRPr="00C27858">
                <w:t>162.000 (2028)</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196"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12FD98A3"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197" w:author="Ross Norsworthy" w:date="2013-02-26T23:03:00Z"/>
                <w:lang w:val="en-US"/>
              </w:rPr>
            </w:pPr>
            <w:ins w:id="198" w:author="Ross Norsworthy" w:date="2013-02-26T23:03:00Z">
              <w:r w:rsidRPr="00C27858">
                <w:t>162.000 (2028)</w:t>
              </w:r>
            </w:ins>
          </w:p>
        </w:tc>
      </w:tr>
      <w:tr w:rsidR="00C3757D" w:rsidRPr="00C27858" w14:paraId="294963F0" w14:textId="77777777" w:rsidTr="00C3757D">
        <w:tblPrEx>
          <w:tblW w:w="9265" w:type="dxa"/>
          <w:tblCellMar>
            <w:left w:w="0" w:type="dxa"/>
            <w:right w:w="0" w:type="dxa"/>
          </w:tblCellMar>
          <w:tblLook w:val="0600" w:firstRow="0" w:lastRow="0" w:firstColumn="0" w:lastColumn="0" w:noHBand="1" w:noVBand="1"/>
          <w:tblPrExChange w:id="199" w:author="Ross Norsworthy" w:date="2013-02-27T12:37:00Z">
            <w:tblPrEx>
              <w:tblW w:w="9265" w:type="dxa"/>
              <w:tblCellMar>
                <w:left w:w="0" w:type="dxa"/>
                <w:right w:w="0" w:type="dxa"/>
              </w:tblCellMar>
              <w:tblLook w:val="0600" w:firstRow="0" w:lastRow="0" w:firstColumn="0" w:lastColumn="0" w:noHBand="1" w:noVBand="1"/>
            </w:tblPrEx>
          </w:tblPrExChange>
        </w:tblPrEx>
        <w:trPr>
          <w:trHeight w:val="270"/>
          <w:ins w:id="200" w:author="Ross Norsworthy" w:date="2013-02-26T23:03:00Z"/>
          <w:trPrChange w:id="201" w:author="Ross Norsworthy" w:date="2013-02-27T12:37:00Z">
            <w:trPr>
              <w:gridAfter w:val="0"/>
              <w:trHeight w:val="270"/>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02" w:author="Ross Norsworthy" w:date="2013-02-27T12:37:00Z">
              <w:tcPr>
                <w:tcW w:w="2684"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0431360E"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03" w:author="Ross Norsworthy" w:date="2013-02-26T23:03:00Z"/>
                <w:lang w:val="en-US"/>
              </w:rPr>
            </w:pPr>
            <w:ins w:id="204" w:author="Ross Norsworthy" w:date="2013-02-26T23:03:00Z">
              <w:r w:rsidRPr="00C27858">
                <w:t>24 (VDE 1)</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05" w:author="Ross Norsworthy" w:date="2013-02-27T12:37: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6EF36BFC"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06" w:author="Ross Norsworthy" w:date="2013-02-26T23:03:00Z"/>
                <w:lang w:val="en-US"/>
              </w:rPr>
            </w:pPr>
            <w:ins w:id="207" w:author="Ross Norsworthy" w:date="2013-02-26T23:03:00Z">
              <w:r w:rsidRPr="00C27858">
                <w:t>157.200 (1024)</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08" w:author="Ross Norsworthy" w:date="2013-02-27T12:37: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0B828588"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09" w:author="Ross Norsworthy" w:date="2013-02-26T23:03:00Z"/>
                <w:lang w:val="en-US"/>
              </w:rPr>
            </w:pPr>
            <w:ins w:id="210" w:author="Ross Norsworthy" w:date="2013-02-26T23:03:00Z">
              <w:r w:rsidRPr="00C27858">
                <w:t>161.800 (2024)</w:t>
              </w:r>
            </w:ins>
          </w:p>
        </w:tc>
      </w:tr>
      <w:tr w:rsidR="00C3757D" w:rsidRPr="00C27858" w14:paraId="0E2B6A7C" w14:textId="77777777" w:rsidTr="00C3757D">
        <w:tblPrEx>
          <w:tblW w:w="9265" w:type="dxa"/>
          <w:tblCellMar>
            <w:left w:w="0" w:type="dxa"/>
            <w:right w:w="0" w:type="dxa"/>
          </w:tblCellMar>
          <w:tblLook w:val="0600" w:firstRow="0" w:lastRow="0" w:firstColumn="0" w:lastColumn="0" w:noHBand="1" w:noVBand="1"/>
          <w:tblPrExChange w:id="211" w:author="Ross Norsworthy" w:date="2013-02-27T12:37:00Z">
            <w:tblPrEx>
              <w:tblW w:w="9265" w:type="dxa"/>
              <w:tblCellMar>
                <w:left w:w="0" w:type="dxa"/>
                <w:right w:w="0" w:type="dxa"/>
              </w:tblCellMar>
              <w:tblLook w:val="0600" w:firstRow="0" w:lastRow="0" w:firstColumn="0" w:lastColumn="0" w:noHBand="1" w:noVBand="1"/>
            </w:tblPrEx>
          </w:tblPrExChange>
        </w:tblPrEx>
        <w:trPr>
          <w:trHeight w:val="270"/>
          <w:ins w:id="212" w:author="Ross Norsworthy" w:date="2013-02-26T23:03:00Z"/>
          <w:trPrChange w:id="213" w:author="Ross Norsworthy" w:date="2013-02-27T12:37:00Z">
            <w:trPr>
              <w:gridAfter w:val="0"/>
              <w:trHeight w:val="270"/>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14" w:author="Ross Norsworthy" w:date="2013-02-27T12:37:00Z">
              <w:tcPr>
                <w:tcW w:w="2684"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7F8BA422"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15" w:author="Ross Norsworthy" w:date="2013-02-26T23:03:00Z"/>
                <w:lang w:val="en-US"/>
              </w:rPr>
            </w:pPr>
            <w:ins w:id="216" w:author="Ross Norsworthy" w:date="2013-02-26T23:03:00Z">
              <w:r w:rsidRPr="00C27858">
                <w:t>84 (VDE 2)</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17" w:author="Ross Norsworthy" w:date="2013-02-27T12:37: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2B24A42A"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18" w:author="Ross Norsworthy" w:date="2013-02-26T23:03:00Z"/>
                <w:lang w:val="en-US"/>
              </w:rPr>
            </w:pPr>
            <w:ins w:id="219" w:author="Ross Norsworthy" w:date="2013-02-26T23:03:00Z">
              <w:r w:rsidRPr="00C27858">
                <w:t>157.225 (1084)</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20" w:author="Ross Norsworthy" w:date="2013-02-27T12:37: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37BAA3D1"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21" w:author="Ross Norsworthy" w:date="2013-02-26T23:03:00Z"/>
                <w:lang w:val="en-US"/>
              </w:rPr>
            </w:pPr>
            <w:ins w:id="222" w:author="Ross Norsworthy" w:date="2013-02-26T23:03:00Z">
              <w:r w:rsidRPr="00C27858">
                <w:t>161.825 (2084)</w:t>
              </w:r>
            </w:ins>
          </w:p>
        </w:tc>
      </w:tr>
      <w:tr w:rsidR="00C3757D" w:rsidRPr="00C27858" w14:paraId="3CD80A37" w14:textId="77777777" w:rsidTr="00C3757D">
        <w:tblPrEx>
          <w:tblW w:w="9265" w:type="dxa"/>
          <w:tblCellMar>
            <w:left w:w="0" w:type="dxa"/>
            <w:right w:w="0" w:type="dxa"/>
          </w:tblCellMar>
          <w:tblLook w:val="0600" w:firstRow="0" w:lastRow="0" w:firstColumn="0" w:lastColumn="0" w:noHBand="1" w:noVBand="1"/>
          <w:tblPrExChange w:id="223" w:author="Ross Norsworthy" w:date="2013-02-27T12:37:00Z">
            <w:tblPrEx>
              <w:tblW w:w="9265" w:type="dxa"/>
              <w:tblCellMar>
                <w:left w:w="0" w:type="dxa"/>
                <w:right w:w="0" w:type="dxa"/>
              </w:tblCellMar>
              <w:tblLook w:val="0600" w:firstRow="0" w:lastRow="0" w:firstColumn="0" w:lastColumn="0" w:noHBand="1" w:noVBand="1"/>
            </w:tblPrEx>
          </w:tblPrExChange>
        </w:tblPrEx>
        <w:trPr>
          <w:trHeight w:val="952"/>
          <w:ins w:id="224" w:author="Ross Norsworthy" w:date="2013-02-26T23:03:00Z"/>
          <w:trPrChange w:id="225" w:author="Ross Norsworthy" w:date="2013-02-27T12:37:00Z">
            <w:trPr>
              <w:gridAfter w:val="0"/>
              <w:trHeight w:val="952"/>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hideMark/>
            <w:tcPrChange w:id="226" w:author="Ross Norsworthy" w:date="2013-02-27T12:37:00Z">
              <w:tcPr>
                <w:tcW w:w="2684" w:type="dxa"/>
                <w:gridSpan w:val="2"/>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hideMark/>
              </w:tcPr>
            </w:tcPrChange>
          </w:tcPr>
          <w:p w14:paraId="32A0DD8E"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27" w:author="Ross Norsworthy" w:date="2013-02-26T23:03:00Z"/>
                <w:lang w:val="en-US"/>
              </w:rPr>
            </w:pPr>
            <w:ins w:id="228" w:author="Ross Norsworthy" w:date="2013-02-26T23:03:00Z">
              <w:r w:rsidRPr="00C27858">
                <w:t>24/84 (VDE 3)</w:t>
              </w:r>
            </w:ins>
          </w:p>
          <w:p w14:paraId="60606780" w14:textId="77777777" w:rsidR="00C3757D" w:rsidRPr="00C27858" w:rsidRDefault="00C3757D" w:rsidP="00BD69C4">
            <w:pPr>
              <w:tabs>
                <w:tab w:val="clear" w:pos="1134"/>
                <w:tab w:val="clear" w:pos="1871"/>
                <w:tab w:val="clear" w:pos="2268"/>
              </w:tabs>
              <w:overflowPunct/>
              <w:autoSpaceDE/>
              <w:autoSpaceDN/>
              <w:adjustRightInd/>
              <w:spacing w:before="0"/>
              <w:textAlignment w:val="auto"/>
              <w:rPr>
                <w:ins w:id="229" w:author="Ross Norsworthy" w:date="2013-02-26T23:03:00Z"/>
                <w:lang w:val="en-US"/>
              </w:rPr>
            </w:pPr>
          </w:p>
        </w:tc>
        <w:tc>
          <w:tcPr>
            <w:tcW w:w="2701" w:type="dxa"/>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hideMark/>
            <w:tcPrChange w:id="230" w:author="Ross Norsworthy" w:date="2013-02-27T12:37:00Z">
              <w:tcPr>
                <w:tcW w:w="2701" w:type="dxa"/>
                <w:gridSpan w:val="3"/>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hideMark/>
              </w:tcPr>
            </w:tcPrChange>
          </w:tcPr>
          <w:p w14:paraId="6D6F8E50"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31" w:author="Ross Norsworthy" w:date="2013-02-26T23:03:00Z"/>
                <w:lang w:val="en-US"/>
              </w:rPr>
            </w:pPr>
            <w:ins w:id="232" w:author="Ross Norsworthy" w:date="2013-02-26T23:03:00Z">
              <w:r w:rsidRPr="00C27858">
                <w:t>50 kHz channel</w:t>
              </w:r>
            </w:ins>
          </w:p>
          <w:p w14:paraId="6BB373B8"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33" w:author="Ross Norsworthy" w:date="2013-02-26T23:03:00Z"/>
                <w:lang w:val="en-US"/>
              </w:rPr>
            </w:pPr>
            <w:ins w:id="234" w:author="Ross Norsworthy" w:date="2013-02-26T23:03:00Z">
              <w:r w:rsidRPr="00C27858">
                <w:t>(1024/1084, merged)</w:t>
              </w:r>
            </w:ins>
          </w:p>
        </w:tc>
        <w:tc>
          <w:tcPr>
            <w:tcW w:w="2702" w:type="dxa"/>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hideMark/>
            <w:tcPrChange w:id="235" w:author="Ross Norsworthy" w:date="2013-02-27T12:37:00Z">
              <w:tcPr>
                <w:tcW w:w="2701" w:type="dxa"/>
                <w:gridSpan w:val="2"/>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hideMark/>
              </w:tcPr>
            </w:tcPrChange>
          </w:tcPr>
          <w:p w14:paraId="5E6B3FF8"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36" w:author="Ross Norsworthy" w:date="2013-02-26T23:03:00Z"/>
                <w:lang w:val="en-US"/>
              </w:rPr>
            </w:pPr>
            <w:ins w:id="237" w:author="Ross Norsworthy" w:date="2013-02-26T23:03:00Z">
              <w:r w:rsidRPr="00C27858">
                <w:t>50 kHz channel</w:t>
              </w:r>
            </w:ins>
          </w:p>
          <w:p w14:paraId="5381FD1C"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38" w:author="Ross Norsworthy" w:date="2013-02-26T23:03:00Z"/>
                <w:lang w:val="en-US"/>
              </w:rPr>
            </w:pPr>
            <w:ins w:id="239" w:author="Ross Norsworthy" w:date="2013-02-26T23:03:00Z">
              <w:r w:rsidRPr="00C27858">
                <w:t>(2024/2084, merged)</w:t>
              </w:r>
            </w:ins>
          </w:p>
        </w:tc>
      </w:tr>
      <w:tr w:rsidR="00C3757D" w:rsidRPr="00C27858" w14:paraId="52819111" w14:textId="77777777" w:rsidTr="00C3757D">
        <w:tblPrEx>
          <w:tblW w:w="9265" w:type="dxa"/>
          <w:tblCellMar>
            <w:left w:w="0" w:type="dxa"/>
            <w:right w:w="0" w:type="dxa"/>
          </w:tblCellMar>
          <w:tblLook w:val="0600" w:firstRow="0" w:lastRow="0" w:firstColumn="0" w:lastColumn="0" w:noHBand="1" w:noVBand="1"/>
          <w:tblPrExChange w:id="240" w:author="Ross Norsworthy" w:date="2013-02-27T12:37:00Z">
            <w:tblPrEx>
              <w:tblW w:w="9265" w:type="dxa"/>
              <w:tblCellMar>
                <w:left w:w="0" w:type="dxa"/>
                <w:right w:w="0" w:type="dxa"/>
              </w:tblCellMar>
              <w:tblLook w:val="0600" w:firstRow="0" w:lastRow="0" w:firstColumn="0" w:lastColumn="0" w:noHBand="1" w:noVBand="1"/>
            </w:tblPrEx>
          </w:tblPrExChange>
        </w:tblPrEx>
        <w:trPr>
          <w:trHeight w:val="952"/>
          <w:ins w:id="241" w:author="Ross Norsworthy" w:date="2013-02-27T09:43:00Z"/>
          <w:trPrChange w:id="242" w:author="Ross Norsworthy" w:date="2013-02-27T12:37:00Z">
            <w:trPr>
              <w:gridAfter w:val="0"/>
              <w:trHeight w:val="952"/>
            </w:trPr>
          </w:trPrChange>
        </w:trPr>
        <w:tc>
          <w:tcPr>
            <w:tcW w:w="3862" w:type="dxa"/>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tcPrChange w:id="243" w:author="Ross Norsworthy" w:date="2013-02-27T12:37:00Z">
              <w:tcPr>
                <w:tcW w:w="2684" w:type="dxa"/>
                <w:gridSpan w:val="2"/>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tcPr>
            </w:tcPrChange>
          </w:tcPr>
          <w:p w14:paraId="470CC12A" w14:textId="77777777" w:rsidR="00C3757D" w:rsidRPr="00C27858" w:rsidRDefault="00C3757D" w:rsidP="008648B6">
            <w:pPr>
              <w:tabs>
                <w:tab w:val="clear" w:pos="1134"/>
                <w:tab w:val="clear" w:pos="1871"/>
                <w:tab w:val="clear" w:pos="2268"/>
              </w:tabs>
              <w:overflowPunct/>
              <w:autoSpaceDE/>
              <w:autoSpaceDN/>
              <w:adjustRightInd/>
              <w:spacing w:before="0"/>
              <w:textAlignment w:val="auto"/>
              <w:rPr>
                <w:ins w:id="244" w:author="Ross Norsworthy" w:date="2013-02-27T09:43:00Z"/>
              </w:rPr>
            </w:pPr>
            <w:ins w:id="245" w:author="Ross Norsworthy" w:date="2013-02-27T09:43:00Z">
              <w:r>
                <w:t>2024</w:t>
              </w:r>
            </w:ins>
            <w:ins w:id="246" w:author="Ross Norsworthy" w:date="2013-02-27T09:46:00Z">
              <w:r>
                <w:t>/</w:t>
              </w:r>
            </w:ins>
            <w:ins w:id="247" w:author="Ross Norsworthy" w:date="2013-02-27T09:43:00Z">
              <w:r>
                <w:t>2084</w:t>
              </w:r>
            </w:ins>
            <w:ins w:id="248" w:author="Ross Norsworthy" w:date="2013-02-27T09:44:00Z">
              <w:r>
                <w:t xml:space="preserve"> (SAT 1)</w:t>
              </w:r>
            </w:ins>
          </w:p>
        </w:tc>
        <w:tc>
          <w:tcPr>
            <w:tcW w:w="2701" w:type="dxa"/>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tcPrChange w:id="249" w:author="Ross Norsworthy" w:date="2013-02-27T12:37:00Z">
              <w:tcPr>
                <w:tcW w:w="2701" w:type="dxa"/>
                <w:gridSpan w:val="3"/>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tcPr>
            </w:tcPrChange>
          </w:tcPr>
          <w:p w14:paraId="4F5B3249" w14:textId="77777777" w:rsidR="00C3757D" w:rsidRPr="00C27858" w:rsidRDefault="00C3757D" w:rsidP="00C27858">
            <w:pPr>
              <w:tabs>
                <w:tab w:val="clear" w:pos="1134"/>
                <w:tab w:val="clear" w:pos="1871"/>
                <w:tab w:val="clear" w:pos="2268"/>
              </w:tabs>
              <w:overflowPunct/>
              <w:autoSpaceDE/>
              <w:autoSpaceDN/>
              <w:adjustRightInd/>
              <w:spacing w:before="0"/>
              <w:textAlignment w:val="auto"/>
              <w:rPr>
                <w:ins w:id="250" w:author="Ross Norsworthy" w:date="2013-02-27T09:43:00Z"/>
              </w:rPr>
            </w:pPr>
            <w:ins w:id="251" w:author="Ross Norsworthy" w:date="2013-02-27T09:47:00Z">
              <w:r>
                <w:t>N/A</w:t>
              </w:r>
            </w:ins>
          </w:p>
        </w:tc>
        <w:tc>
          <w:tcPr>
            <w:tcW w:w="2702" w:type="dxa"/>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tcPrChange w:id="252" w:author="Ross Norsworthy" w:date="2013-02-27T12:37:00Z">
              <w:tcPr>
                <w:tcW w:w="2701" w:type="dxa"/>
                <w:gridSpan w:val="2"/>
                <w:tcBorders>
                  <w:top w:val="single" w:sz="8" w:space="0" w:color="FFFFFF"/>
                  <w:left w:val="single" w:sz="8" w:space="0" w:color="FFFFFF"/>
                  <w:bottom w:val="single" w:sz="8" w:space="0" w:color="FFFFFF"/>
                  <w:right w:val="single" w:sz="8" w:space="0" w:color="FFFFFF"/>
                </w:tcBorders>
                <w:shd w:val="clear" w:color="auto" w:fill="D99694"/>
                <w:tcMar>
                  <w:top w:w="15" w:type="dxa"/>
                  <w:left w:w="93" w:type="dxa"/>
                  <w:bottom w:w="0" w:type="dxa"/>
                  <w:right w:w="93" w:type="dxa"/>
                </w:tcMar>
              </w:tcPr>
            </w:tcPrChange>
          </w:tcPr>
          <w:p w14:paraId="78A5060A" w14:textId="77777777" w:rsidR="00C3757D" w:rsidRDefault="00C3757D" w:rsidP="00C27858">
            <w:pPr>
              <w:tabs>
                <w:tab w:val="clear" w:pos="1134"/>
                <w:tab w:val="clear" w:pos="1871"/>
                <w:tab w:val="clear" w:pos="2268"/>
              </w:tabs>
              <w:overflowPunct/>
              <w:autoSpaceDE/>
              <w:autoSpaceDN/>
              <w:adjustRightInd/>
              <w:spacing w:before="0"/>
              <w:textAlignment w:val="auto"/>
              <w:rPr>
                <w:ins w:id="253" w:author="Ross Norsworthy" w:date="2013-02-27T09:47:00Z"/>
              </w:rPr>
            </w:pPr>
            <w:ins w:id="254" w:author="Ross Norsworthy" w:date="2013-02-27T09:43:00Z">
              <w:r>
                <w:t>50 kHz channel</w:t>
              </w:r>
            </w:ins>
            <w:ins w:id="255" w:author="Ross Norsworthy" w:date="2013-02-27T09:45:00Z">
              <w:r>
                <w:t>*</w:t>
              </w:r>
            </w:ins>
          </w:p>
          <w:p w14:paraId="6DE5A092" w14:textId="77777777" w:rsidR="00C3757D" w:rsidRDefault="00C3757D" w:rsidP="00C27858">
            <w:pPr>
              <w:tabs>
                <w:tab w:val="clear" w:pos="1134"/>
                <w:tab w:val="clear" w:pos="1871"/>
                <w:tab w:val="clear" w:pos="2268"/>
              </w:tabs>
              <w:overflowPunct/>
              <w:autoSpaceDE/>
              <w:autoSpaceDN/>
              <w:adjustRightInd/>
              <w:spacing w:before="0"/>
              <w:textAlignment w:val="auto"/>
              <w:rPr>
                <w:ins w:id="256" w:author="Ross Norsworthy" w:date="2013-02-27T09:44:00Z"/>
              </w:rPr>
            </w:pPr>
            <w:ins w:id="257" w:author="Ross Norsworthy" w:date="2013-02-27T09:47:00Z">
              <w:r w:rsidRPr="008648B6">
                <w:t>(2024/2084, merged)</w:t>
              </w:r>
            </w:ins>
          </w:p>
          <w:p w14:paraId="1D4DF375" w14:textId="77777777" w:rsidR="00C3757D" w:rsidRPr="00C27858" w:rsidRDefault="00C3757D" w:rsidP="0052473E">
            <w:pPr>
              <w:tabs>
                <w:tab w:val="clear" w:pos="1134"/>
                <w:tab w:val="clear" w:pos="1871"/>
                <w:tab w:val="clear" w:pos="2268"/>
              </w:tabs>
              <w:overflowPunct/>
              <w:autoSpaceDE/>
              <w:autoSpaceDN/>
              <w:adjustRightInd/>
              <w:spacing w:before="0"/>
              <w:textAlignment w:val="auto"/>
              <w:rPr>
                <w:ins w:id="258" w:author="Ross Norsworthy" w:date="2013-02-27T09:43:00Z"/>
              </w:rPr>
            </w:pPr>
            <w:ins w:id="259" w:author="Ross Norsworthy" w:date="2013-02-27T09:46:00Z">
              <w:r>
                <w:t>(</w:t>
              </w:r>
            </w:ins>
            <w:ins w:id="260" w:author="Ross Norsworthy" w:date="2013-02-27T09:44:00Z">
              <w:r>
                <w:t xml:space="preserve">For satellite </w:t>
              </w:r>
            </w:ins>
            <w:ins w:id="261" w:author="Ross Norsworthy" w:date="2013-02-27T11:27:00Z">
              <w:r>
                <w:t>broadcasting to ship</w:t>
              </w:r>
            </w:ins>
            <w:ins w:id="262" w:author="Ross Norsworthy" w:date="2013-02-27T09:46:00Z">
              <w:r>
                <w:t>)</w:t>
              </w:r>
            </w:ins>
          </w:p>
        </w:tc>
      </w:tr>
      <w:tr w:rsidR="00C27858" w:rsidRPr="00C27858" w14:paraId="1ED3A1F1" w14:textId="77777777" w:rsidTr="00C3757D">
        <w:tblPrEx>
          <w:tblW w:w="9265" w:type="dxa"/>
          <w:tblCellMar>
            <w:left w:w="0" w:type="dxa"/>
            <w:right w:w="0" w:type="dxa"/>
          </w:tblCellMar>
          <w:tblLook w:val="0600" w:firstRow="0" w:lastRow="0" w:firstColumn="0" w:lastColumn="0" w:noHBand="1" w:noVBand="1"/>
          <w:tblPrExChange w:id="263" w:author="Ross Norsworthy" w:date="2013-02-27T12:36:00Z">
            <w:tblPrEx>
              <w:tblW w:w="9265" w:type="dxa"/>
              <w:tblCellMar>
                <w:left w:w="0" w:type="dxa"/>
                <w:right w:w="0" w:type="dxa"/>
              </w:tblCellMar>
              <w:tblLook w:val="0600" w:firstRow="0" w:lastRow="0" w:firstColumn="0" w:lastColumn="0" w:noHBand="1" w:noVBand="1"/>
            </w:tblPrEx>
          </w:tblPrExChange>
        </w:tblPrEx>
        <w:trPr>
          <w:trHeight w:val="476"/>
          <w:ins w:id="264" w:author="Ross Norsworthy" w:date="2013-02-26T23:03:00Z"/>
          <w:trPrChange w:id="265" w:author="Ross Norsworthy" w:date="2013-02-27T12:36:00Z">
            <w:trPr>
              <w:gridAfter w:val="0"/>
              <w:trHeight w:val="476"/>
            </w:trPr>
          </w:trPrChange>
        </w:trPr>
        <w:tc>
          <w:tcPr>
            <w:tcW w:w="3862" w:type="dxa"/>
            <w:vMerge w:val="restart"/>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66" w:author="Ross Norsworthy" w:date="2013-02-27T12:36:00Z">
              <w:tcPr>
                <w:tcW w:w="3862" w:type="dxa"/>
                <w:gridSpan w:val="3"/>
                <w:vMerge w:val="restart"/>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FA7108B"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267" w:author="Ross Norsworthy" w:date="2013-02-26T23:03:00Z"/>
                <w:lang w:val="en-US"/>
              </w:rPr>
            </w:pPr>
            <w:ins w:id="268" w:author="Ross Norsworthy" w:date="2013-02-26T23:03:00Z">
              <w:r w:rsidRPr="00C27858">
                <w:t>25/85/26/86 (VDE 4)</w:t>
              </w:r>
            </w:ins>
          </w:p>
          <w:p w14:paraId="57327664"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269" w:author="Ross Norsworthy" w:date="2013-02-26T23:03:00Z"/>
                <w:lang w:val="en-US"/>
              </w:rPr>
            </w:pPr>
            <w:ins w:id="270" w:author="Ross Norsworthy" w:date="2013-02-26T23:03:00Z">
              <w:r w:rsidRPr="00C27858">
                <w:t>25</w:t>
              </w:r>
            </w:ins>
          </w:p>
          <w:p w14:paraId="45F4C89F"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271" w:author="Ross Norsworthy" w:date="2013-02-26T23:03:00Z"/>
                <w:lang w:val="en-US"/>
              </w:rPr>
            </w:pPr>
            <w:ins w:id="272" w:author="Ross Norsworthy" w:date="2013-02-26T23:03:00Z">
              <w:r w:rsidRPr="00C27858">
                <w:lastRenderedPageBreak/>
                <w:t>85</w:t>
              </w:r>
            </w:ins>
          </w:p>
          <w:p w14:paraId="5AC163FC"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273" w:author="Ross Norsworthy" w:date="2013-02-26T23:03:00Z"/>
                <w:lang w:val="en-US"/>
              </w:rPr>
            </w:pPr>
            <w:ins w:id="274" w:author="Ross Norsworthy" w:date="2013-02-26T23:03:00Z">
              <w:r w:rsidRPr="00C27858">
                <w:t>26</w:t>
              </w:r>
            </w:ins>
          </w:p>
          <w:p w14:paraId="4825ADC9"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275" w:author="Ross Norsworthy" w:date="2013-02-26T23:03:00Z"/>
                <w:lang w:val="en-US"/>
              </w:rPr>
            </w:pPr>
            <w:ins w:id="276" w:author="Ross Norsworthy" w:date="2013-02-26T23:03:00Z">
              <w:r w:rsidRPr="00C27858">
                <w:t>86</w:t>
              </w:r>
            </w:ins>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77"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6888DFCB"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278" w:author="Ross Norsworthy" w:date="2013-02-26T23:03:00Z"/>
                <w:lang w:val="en-US"/>
              </w:rPr>
            </w:pPr>
            <w:ins w:id="279" w:author="Ross Norsworthy" w:date="2013-02-26T23:03:00Z">
              <w:r w:rsidRPr="00C27858">
                <w:lastRenderedPageBreak/>
                <w:t>100 kHz channel</w:t>
              </w:r>
            </w:ins>
          </w:p>
          <w:p w14:paraId="65FE5E8A"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280" w:author="Ross Norsworthy" w:date="2013-02-26T23:03:00Z"/>
                <w:lang w:val="en-US"/>
              </w:rPr>
            </w:pPr>
            <w:ins w:id="281" w:author="Ross Norsworthy" w:date="2013-02-26T23:03:00Z">
              <w:r w:rsidRPr="00C27858">
                <w:t xml:space="preserve">(25/85/26/86, lower legs, </w:t>
              </w:r>
              <w:r w:rsidRPr="00C27858">
                <w:lastRenderedPageBreak/>
                <w:t>merged)</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82"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6A7DAE45"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283" w:author="Ross Norsworthy" w:date="2013-02-26T23:03:00Z"/>
                <w:lang w:val="en-US"/>
              </w:rPr>
            </w:pPr>
            <w:ins w:id="284" w:author="Ross Norsworthy" w:date="2013-02-26T23:03:00Z">
              <w:r w:rsidRPr="00C27858">
                <w:lastRenderedPageBreak/>
                <w:t>100 kHz channel</w:t>
              </w:r>
            </w:ins>
          </w:p>
          <w:p w14:paraId="72937A9C"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285" w:author="Ross Norsworthy" w:date="2013-02-26T23:03:00Z"/>
                <w:lang w:val="en-US"/>
              </w:rPr>
            </w:pPr>
            <w:ins w:id="286" w:author="Ross Norsworthy" w:date="2013-02-26T23:03:00Z">
              <w:r w:rsidRPr="00C27858">
                <w:t xml:space="preserve">(25/85/26/86, upper legs, </w:t>
              </w:r>
              <w:r w:rsidRPr="00C27858">
                <w:lastRenderedPageBreak/>
                <w:t>merged)</w:t>
              </w:r>
            </w:ins>
          </w:p>
        </w:tc>
      </w:tr>
      <w:tr w:rsidR="00C27858" w:rsidRPr="00C27858" w14:paraId="6D6FA661" w14:textId="77777777" w:rsidTr="00C3757D">
        <w:tblPrEx>
          <w:tblW w:w="9265" w:type="dxa"/>
          <w:tblCellMar>
            <w:left w:w="0" w:type="dxa"/>
            <w:right w:w="0" w:type="dxa"/>
          </w:tblCellMar>
          <w:tblLook w:val="0600" w:firstRow="0" w:lastRow="0" w:firstColumn="0" w:lastColumn="0" w:noHBand="1" w:noVBand="1"/>
          <w:tblPrExChange w:id="287"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70"/>
          <w:ins w:id="288" w:author="Ross Norsworthy" w:date="2013-02-26T23:03:00Z"/>
          <w:trPrChange w:id="289" w:author="Ross Norsworthy" w:date="2013-02-27T12:36:00Z">
            <w:trPr>
              <w:gridAfter w:val="0"/>
              <w:trHeight w:val="270"/>
            </w:trPr>
          </w:trPrChange>
        </w:trPr>
        <w:tc>
          <w:tcPr>
            <w:tcW w:w="0" w:type="auto"/>
            <w:vMerge/>
            <w:tcBorders>
              <w:top w:val="single" w:sz="8" w:space="0" w:color="FFFFFF"/>
              <w:left w:val="single" w:sz="8" w:space="0" w:color="FFFFFF"/>
              <w:bottom w:val="single" w:sz="8" w:space="0" w:color="FFFFFF"/>
              <w:right w:val="single" w:sz="8" w:space="0" w:color="FFFFFF"/>
            </w:tcBorders>
            <w:vAlign w:val="center"/>
            <w:hideMark/>
            <w:tcPrChange w:id="290" w:author="Ross Norsworthy" w:date="2013-02-27T12:36:00Z">
              <w:tcPr>
                <w:tcW w:w="0" w:type="auto"/>
                <w:gridSpan w:val="3"/>
                <w:vMerge/>
                <w:tcBorders>
                  <w:top w:val="single" w:sz="8" w:space="0" w:color="FFFFFF"/>
                  <w:left w:val="single" w:sz="8" w:space="0" w:color="FFFFFF"/>
                  <w:bottom w:val="single" w:sz="8" w:space="0" w:color="FFFFFF"/>
                  <w:right w:val="single" w:sz="8" w:space="0" w:color="FFFFFF"/>
                </w:tcBorders>
                <w:vAlign w:val="center"/>
                <w:hideMark/>
              </w:tcPr>
            </w:tcPrChange>
          </w:tcPr>
          <w:p w14:paraId="37F86A5A"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291" w:author="Ross Norsworthy" w:date="2013-02-26T23:03:00Z"/>
                <w:lang w:val="en-US"/>
              </w:rPr>
            </w:pPr>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92"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5014C354"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293" w:author="Ross Norsworthy" w:date="2013-02-26T23:03:00Z"/>
                <w:lang w:val="en-US"/>
              </w:rPr>
            </w:pPr>
            <w:ins w:id="294" w:author="Ross Norsworthy" w:date="2013-02-26T23:03:00Z">
              <w:r w:rsidRPr="00C27858">
                <w:t>157.250 (1025)</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295"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4796560A"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296" w:author="Ross Norsworthy" w:date="2013-02-26T23:03:00Z"/>
                <w:lang w:val="en-US"/>
              </w:rPr>
            </w:pPr>
            <w:ins w:id="297" w:author="Ross Norsworthy" w:date="2013-02-26T23:03:00Z">
              <w:r w:rsidRPr="00C27858">
                <w:t>161.850 (2025)</w:t>
              </w:r>
            </w:ins>
          </w:p>
        </w:tc>
      </w:tr>
      <w:tr w:rsidR="00C27858" w:rsidRPr="00C27858" w14:paraId="77515BAC" w14:textId="77777777" w:rsidTr="00C3757D">
        <w:tblPrEx>
          <w:tblW w:w="9265" w:type="dxa"/>
          <w:tblCellMar>
            <w:left w:w="0" w:type="dxa"/>
            <w:right w:w="0" w:type="dxa"/>
          </w:tblCellMar>
          <w:tblLook w:val="0600" w:firstRow="0" w:lastRow="0" w:firstColumn="0" w:lastColumn="0" w:noHBand="1" w:noVBand="1"/>
          <w:tblPrExChange w:id="298"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70"/>
          <w:ins w:id="299" w:author="Ross Norsworthy" w:date="2013-02-26T23:03:00Z"/>
          <w:trPrChange w:id="300" w:author="Ross Norsworthy" w:date="2013-02-27T12:36:00Z">
            <w:trPr>
              <w:gridAfter w:val="0"/>
              <w:trHeight w:val="270"/>
            </w:trPr>
          </w:trPrChange>
        </w:trPr>
        <w:tc>
          <w:tcPr>
            <w:tcW w:w="0" w:type="auto"/>
            <w:vMerge/>
            <w:tcBorders>
              <w:top w:val="single" w:sz="8" w:space="0" w:color="FFFFFF"/>
              <w:left w:val="single" w:sz="8" w:space="0" w:color="FFFFFF"/>
              <w:bottom w:val="single" w:sz="8" w:space="0" w:color="FFFFFF"/>
              <w:right w:val="single" w:sz="8" w:space="0" w:color="FFFFFF"/>
            </w:tcBorders>
            <w:vAlign w:val="center"/>
            <w:hideMark/>
            <w:tcPrChange w:id="301" w:author="Ross Norsworthy" w:date="2013-02-27T12:36:00Z">
              <w:tcPr>
                <w:tcW w:w="0" w:type="auto"/>
                <w:gridSpan w:val="3"/>
                <w:vMerge/>
                <w:tcBorders>
                  <w:top w:val="single" w:sz="8" w:space="0" w:color="FFFFFF"/>
                  <w:left w:val="single" w:sz="8" w:space="0" w:color="FFFFFF"/>
                  <w:bottom w:val="single" w:sz="8" w:space="0" w:color="FFFFFF"/>
                  <w:right w:val="single" w:sz="8" w:space="0" w:color="FFFFFF"/>
                </w:tcBorders>
                <w:vAlign w:val="center"/>
                <w:hideMark/>
              </w:tcPr>
            </w:tcPrChange>
          </w:tcPr>
          <w:p w14:paraId="6F4ED4E4"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302" w:author="Ross Norsworthy" w:date="2013-02-26T23:03:00Z"/>
                <w:lang w:val="en-US"/>
              </w:rPr>
            </w:pPr>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303"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3E4A2032"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304" w:author="Ross Norsworthy" w:date="2013-02-26T23:03:00Z"/>
                <w:lang w:val="en-US"/>
              </w:rPr>
            </w:pPr>
            <w:ins w:id="305" w:author="Ross Norsworthy" w:date="2013-02-26T23:03:00Z">
              <w:r w:rsidRPr="00C27858">
                <w:t>157.275 (1085)</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306"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3CC1F143"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307" w:author="Ross Norsworthy" w:date="2013-02-26T23:03:00Z"/>
                <w:lang w:val="en-US"/>
              </w:rPr>
            </w:pPr>
            <w:ins w:id="308" w:author="Ross Norsworthy" w:date="2013-02-26T23:03:00Z">
              <w:r w:rsidRPr="00C27858">
                <w:t>161.875 (2085)</w:t>
              </w:r>
            </w:ins>
          </w:p>
        </w:tc>
      </w:tr>
      <w:tr w:rsidR="00C27858" w:rsidRPr="00C27858" w14:paraId="5B102E3D" w14:textId="77777777" w:rsidTr="00C3757D">
        <w:tblPrEx>
          <w:tblW w:w="9265" w:type="dxa"/>
          <w:tblCellMar>
            <w:left w:w="0" w:type="dxa"/>
            <w:right w:w="0" w:type="dxa"/>
          </w:tblCellMar>
          <w:tblLook w:val="0600" w:firstRow="0" w:lastRow="0" w:firstColumn="0" w:lastColumn="0" w:noHBand="1" w:noVBand="1"/>
          <w:tblPrExChange w:id="309" w:author="Ross Norsworthy" w:date="2013-02-27T12:36:00Z">
            <w:tblPrEx>
              <w:tblW w:w="9265" w:type="dxa"/>
              <w:tblCellMar>
                <w:left w:w="0" w:type="dxa"/>
                <w:right w:w="0" w:type="dxa"/>
              </w:tblCellMar>
              <w:tblLook w:val="0600" w:firstRow="0" w:lastRow="0" w:firstColumn="0" w:lastColumn="0" w:noHBand="1" w:noVBand="1"/>
            </w:tblPrEx>
          </w:tblPrExChange>
        </w:tblPrEx>
        <w:trPr>
          <w:trHeight w:val="270"/>
          <w:ins w:id="310" w:author="Ross Norsworthy" w:date="2013-02-26T23:03:00Z"/>
          <w:trPrChange w:id="311" w:author="Ross Norsworthy" w:date="2013-02-27T12:36:00Z">
            <w:trPr>
              <w:gridAfter w:val="0"/>
              <w:trHeight w:val="270"/>
            </w:trPr>
          </w:trPrChange>
        </w:trPr>
        <w:tc>
          <w:tcPr>
            <w:tcW w:w="0" w:type="auto"/>
            <w:vMerge/>
            <w:tcBorders>
              <w:top w:val="single" w:sz="8" w:space="0" w:color="FFFFFF"/>
              <w:left w:val="single" w:sz="8" w:space="0" w:color="FFFFFF"/>
              <w:bottom w:val="single" w:sz="8" w:space="0" w:color="FFFFFF"/>
              <w:right w:val="single" w:sz="8" w:space="0" w:color="FFFFFF"/>
            </w:tcBorders>
            <w:vAlign w:val="center"/>
            <w:hideMark/>
            <w:tcPrChange w:id="312" w:author="Ross Norsworthy" w:date="2013-02-27T12:36:00Z">
              <w:tcPr>
                <w:tcW w:w="0" w:type="auto"/>
                <w:gridSpan w:val="3"/>
                <w:vMerge/>
                <w:tcBorders>
                  <w:top w:val="single" w:sz="8" w:space="0" w:color="FFFFFF"/>
                  <w:left w:val="single" w:sz="8" w:space="0" w:color="FFFFFF"/>
                  <w:bottom w:val="single" w:sz="8" w:space="0" w:color="FFFFFF"/>
                  <w:right w:val="single" w:sz="8" w:space="0" w:color="FFFFFF"/>
                </w:tcBorders>
                <w:vAlign w:val="center"/>
                <w:hideMark/>
              </w:tcPr>
            </w:tcPrChange>
          </w:tcPr>
          <w:p w14:paraId="0736C881"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313" w:author="Ross Norsworthy" w:date="2013-02-26T23:03:00Z"/>
                <w:lang w:val="en-US"/>
              </w:rPr>
            </w:pPr>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314"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5BB6A972"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315" w:author="Ross Norsworthy" w:date="2013-02-26T23:03:00Z"/>
                <w:lang w:val="en-US"/>
              </w:rPr>
            </w:pPr>
            <w:ins w:id="316" w:author="Ross Norsworthy" w:date="2013-02-26T23:03:00Z">
              <w:r w:rsidRPr="00C27858">
                <w:t>157.300 (1026)</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317"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098F572E"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318" w:author="Ross Norsworthy" w:date="2013-02-26T23:03:00Z"/>
                <w:lang w:val="en-US"/>
              </w:rPr>
            </w:pPr>
            <w:ins w:id="319" w:author="Ross Norsworthy" w:date="2013-02-26T23:03:00Z">
              <w:r w:rsidRPr="00C27858">
                <w:t>161.900 (2026)</w:t>
              </w:r>
            </w:ins>
          </w:p>
        </w:tc>
      </w:tr>
      <w:tr w:rsidR="00C27858" w:rsidRPr="00C27858" w14:paraId="45AEE2AE" w14:textId="77777777" w:rsidTr="00C3757D">
        <w:tblPrEx>
          <w:tblW w:w="9265" w:type="dxa"/>
          <w:tblCellMar>
            <w:left w:w="0" w:type="dxa"/>
            <w:right w:w="0" w:type="dxa"/>
          </w:tblCellMar>
          <w:tblLook w:val="0600" w:firstRow="0" w:lastRow="0" w:firstColumn="0" w:lastColumn="0" w:noHBand="1" w:noVBand="1"/>
          <w:tblPrExChange w:id="320" w:author="Ross Norsworthy" w:date="2013-02-27T12:36:00Z">
            <w:tblPrEx>
              <w:tblW w:w="9265" w:type="dxa"/>
              <w:tblCellMar>
                <w:left w:w="0" w:type="dxa"/>
                <w:right w:w="0" w:type="dxa"/>
              </w:tblCellMar>
              <w:tblLook w:val="0600" w:firstRow="0" w:lastRow="0" w:firstColumn="0" w:lastColumn="0" w:noHBand="1" w:noVBand="1"/>
            </w:tblPrEx>
          </w:tblPrExChange>
        </w:tblPrEx>
        <w:trPr>
          <w:trHeight w:val="314"/>
          <w:ins w:id="321" w:author="Ross Norsworthy" w:date="2013-02-26T23:03:00Z"/>
          <w:trPrChange w:id="322" w:author="Ross Norsworthy" w:date="2013-02-27T12:36:00Z">
            <w:trPr>
              <w:gridAfter w:val="0"/>
              <w:trHeight w:val="314"/>
            </w:trPr>
          </w:trPrChange>
        </w:trPr>
        <w:tc>
          <w:tcPr>
            <w:tcW w:w="0" w:type="auto"/>
            <w:vMerge/>
            <w:tcBorders>
              <w:top w:val="single" w:sz="8" w:space="0" w:color="FFFFFF"/>
              <w:left w:val="single" w:sz="8" w:space="0" w:color="FFFFFF"/>
              <w:bottom w:val="single" w:sz="8" w:space="0" w:color="FFFFFF"/>
              <w:right w:val="single" w:sz="8" w:space="0" w:color="FFFFFF"/>
            </w:tcBorders>
            <w:vAlign w:val="center"/>
            <w:hideMark/>
            <w:tcPrChange w:id="323" w:author="Ross Norsworthy" w:date="2013-02-27T12:36:00Z">
              <w:tcPr>
                <w:tcW w:w="0" w:type="auto"/>
                <w:gridSpan w:val="3"/>
                <w:vMerge/>
                <w:tcBorders>
                  <w:top w:val="single" w:sz="8" w:space="0" w:color="FFFFFF"/>
                  <w:left w:val="single" w:sz="8" w:space="0" w:color="FFFFFF"/>
                  <w:bottom w:val="single" w:sz="8" w:space="0" w:color="FFFFFF"/>
                  <w:right w:val="single" w:sz="8" w:space="0" w:color="FFFFFF"/>
                </w:tcBorders>
                <w:vAlign w:val="center"/>
                <w:hideMark/>
              </w:tcPr>
            </w:tcPrChange>
          </w:tcPr>
          <w:p w14:paraId="16CAD2A6" w14:textId="77777777" w:rsidR="00C27858" w:rsidRPr="00C27858" w:rsidRDefault="00C27858" w:rsidP="00C27858">
            <w:pPr>
              <w:tabs>
                <w:tab w:val="clear" w:pos="1134"/>
                <w:tab w:val="clear" w:pos="1871"/>
                <w:tab w:val="clear" w:pos="2268"/>
              </w:tabs>
              <w:overflowPunct/>
              <w:autoSpaceDE/>
              <w:autoSpaceDN/>
              <w:adjustRightInd/>
              <w:spacing w:before="0"/>
              <w:textAlignment w:val="auto"/>
              <w:rPr>
                <w:ins w:id="324" w:author="Ross Norsworthy" w:date="2013-02-26T23:03:00Z"/>
                <w:lang w:val="en-US"/>
              </w:rPr>
            </w:pPr>
          </w:p>
        </w:tc>
        <w:tc>
          <w:tcPr>
            <w:tcW w:w="2701"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325" w:author="Ross Norsworthy" w:date="2013-02-27T12:36:00Z">
              <w:tcPr>
                <w:tcW w:w="2701" w:type="dxa"/>
                <w:gridSpan w:val="3"/>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7DFFE0C6"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326" w:author="Ross Norsworthy" w:date="2013-02-26T23:03:00Z"/>
                <w:lang w:val="en-US"/>
              </w:rPr>
            </w:pPr>
            <w:ins w:id="327" w:author="Ross Norsworthy" w:date="2013-02-26T23:03:00Z">
              <w:r w:rsidRPr="00C27858">
                <w:t>157.325 (1086)</w:t>
              </w:r>
            </w:ins>
          </w:p>
        </w:tc>
        <w:tc>
          <w:tcPr>
            <w:tcW w:w="2702" w:type="dxa"/>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Change w:id="328" w:author="Ross Norsworthy" w:date="2013-02-27T12:36:00Z">
              <w:tcPr>
                <w:tcW w:w="2701"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93" w:type="dxa"/>
                  <w:bottom w:w="0" w:type="dxa"/>
                  <w:right w:w="93" w:type="dxa"/>
                </w:tcMar>
                <w:hideMark/>
              </w:tcPr>
            </w:tcPrChange>
          </w:tcPr>
          <w:p w14:paraId="5C5F0E27" w14:textId="77777777" w:rsidR="00BF7F21" w:rsidRPr="00C27858" w:rsidRDefault="00C27858" w:rsidP="00C27858">
            <w:pPr>
              <w:tabs>
                <w:tab w:val="clear" w:pos="1134"/>
                <w:tab w:val="clear" w:pos="1871"/>
                <w:tab w:val="clear" w:pos="2268"/>
              </w:tabs>
              <w:overflowPunct/>
              <w:autoSpaceDE/>
              <w:autoSpaceDN/>
              <w:adjustRightInd/>
              <w:spacing w:before="0"/>
              <w:textAlignment w:val="auto"/>
              <w:rPr>
                <w:ins w:id="329" w:author="Ross Norsworthy" w:date="2013-02-26T23:03:00Z"/>
                <w:lang w:val="en-US"/>
              </w:rPr>
            </w:pPr>
            <w:ins w:id="330" w:author="Ross Norsworthy" w:date="2013-02-26T23:03:00Z">
              <w:r w:rsidRPr="00C27858">
                <w:t>161.925 (2086)</w:t>
              </w:r>
            </w:ins>
          </w:p>
        </w:tc>
      </w:tr>
    </w:tbl>
    <w:p w14:paraId="613B185B" w14:textId="77777777" w:rsidR="00C27858" w:rsidRDefault="00C27858">
      <w:pPr>
        <w:tabs>
          <w:tab w:val="clear" w:pos="1134"/>
          <w:tab w:val="clear" w:pos="1871"/>
          <w:tab w:val="clear" w:pos="2268"/>
        </w:tabs>
        <w:overflowPunct/>
        <w:autoSpaceDE/>
        <w:autoSpaceDN/>
        <w:adjustRightInd/>
        <w:spacing w:before="0"/>
        <w:textAlignment w:val="auto"/>
        <w:rPr>
          <w:ins w:id="331" w:author="Ross Norsworthy" w:date="2013-02-27T12:09:00Z"/>
          <w:lang w:val="en-US"/>
        </w:rPr>
      </w:pPr>
    </w:p>
    <w:p w14:paraId="33225185" w14:textId="77777777" w:rsidR="006D5204" w:rsidRPr="006D5204" w:rsidRDefault="006D5204" w:rsidP="006D5204">
      <w:pPr>
        <w:tabs>
          <w:tab w:val="clear" w:pos="1134"/>
          <w:tab w:val="clear" w:pos="1871"/>
          <w:tab w:val="clear" w:pos="2268"/>
        </w:tabs>
        <w:overflowPunct/>
        <w:autoSpaceDE/>
        <w:autoSpaceDN/>
        <w:adjustRightInd/>
        <w:spacing w:before="0"/>
        <w:textAlignment w:val="auto"/>
        <w:rPr>
          <w:ins w:id="332" w:author="Ross Norsworthy" w:date="2013-02-27T12:09:00Z"/>
          <w:lang w:val="en-US"/>
        </w:rPr>
      </w:pPr>
      <w:ins w:id="333" w:author="Ross Norsworthy" w:date="2013-02-27T12:09:00Z">
        <w:r w:rsidRPr="006D5204">
          <w:rPr>
            <w:lang w:val="en-US"/>
          </w:rPr>
          <w:t>–</w:t>
        </w:r>
        <w:r w:rsidRPr="006D5204">
          <w:rPr>
            <w:lang w:val="en-US"/>
          </w:rPr>
          <w:tab/>
          <w:t>A typical scheme would be to allocate the four channels 25, 85, 26, and 86 for data exchange (in accordance with Annex 4 to Recommendation ITU-R M.</w:t>
        </w:r>
        <w:del w:id="334" w:author="Browning" w:date="2013-02-27T14:14:00Z">
          <w:r w:rsidRPr="006D5204" w:rsidDel="003E4258">
            <w:rPr>
              <w:lang w:val="en-US"/>
            </w:rPr>
            <w:delText>1842</w:delText>
          </w:r>
        </w:del>
      </w:ins>
      <w:ins w:id="335" w:author="Browning" w:date="2013-02-27T14:14:00Z">
        <w:r w:rsidR="003E4258">
          <w:rPr>
            <w:lang w:val="en-US"/>
          </w:rPr>
          <w:t>1842</w:t>
        </w:r>
      </w:ins>
      <w:ins w:id="336" w:author="Ross Norsworthy" w:date="2013-02-27T12:09:00Z">
        <w:r w:rsidRPr="006D5204">
          <w:rPr>
            <w:lang w:val="en-US"/>
          </w:rPr>
          <w:t xml:space="preserve">) </w:t>
        </w:r>
        <w:proofErr w:type="gramStart"/>
        <w:r w:rsidRPr="006D5204">
          <w:rPr>
            <w:lang w:val="en-US"/>
          </w:rPr>
          <w:t>in</w:t>
        </w:r>
        <w:proofErr w:type="gramEnd"/>
        <w:r w:rsidRPr="006D5204">
          <w:rPr>
            <w:lang w:val="en-US"/>
          </w:rPr>
          <w:t xml:space="preserve"> areas such as ports and crowded waterways, with the other two channels (24 and 84) allocated to operation (in accordance with either Annex 1 or Annex 3 to Recommendation ITU R M.</w:t>
        </w:r>
        <w:del w:id="337" w:author="Browning" w:date="2013-02-27T14:14:00Z">
          <w:r w:rsidRPr="006D5204" w:rsidDel="003E4258">
            <w:rPr>
              <w:lang w:val="en-US"/>
            </w:rPr>
            <w:delText>1842</w:delText>
          </w:r>
        </w:del>
      </w:ins>
      <w:proofErr w:type="gramStart"/>
      <w:ins w:id="338" w:author="Browning" w:date="2013-02-27T14:14:00Z">
        <w:r w:rsidR="003E4258">
          <w:rPr>
            <w:lang w:val="en-US"/>
          </w:rPr>
          <w:t>1842</w:t>
        </w:r>
      </w:ins>
      <w:ins w:id="339" w:author="Ross Norsworthy" w:date="2013-02-27T12:09:00Z">
        <w:r w:rsidRPr="006D5204">
          <w:rPr>
            <w:lang w:val="en-US"/>
          </w:rPr>
          <w:t>,) along the coastline between these areas.</w:t>
        </w:r>
        <w:proofErr w:type="gramEnd"/>
        <w:r>
          <w:rPr>
            <w:lang w:val="en-US"/>
          </w:rPr>
          <w:t xml:space="preserve"> Note that </w:t>
        </w:r>
      </w:ins>
      <w:ins w:id="340" w:author="Ross Norsworthy" w:date="2013-02-27T12:11:00Z">
        <w:r>
          <w:rPr>
            <w:lang w:val="en-US"/>
          </w:rPr>
          <w:t xml:space="preserve">there is a provision for </w:t>
        </w:r>
      </w:ins>
      <w:ins w:id="341" w:author="Ross Norsworthy" w:date="2013-02-27T12:09:00Z">
        <w:r>
          <w:rPr>
            <w:lang w:val="en-US"/>
          </w:rPr>
          <w:t xml:space="preserve">satellite </w:t>
        </w:r>
      </w:ins>
      <w:ins w:id="342" w:author="Ross Norsworthy" w:date="2013-02-27T12:10:00Z">
        <w:r>
          <w:rPr>
            <w:lang w:val="en-US"/>
          </w:rPr>
          <w:t>downlink (satellite broadcasting to a ship, a group of ships or to all ships</w:t>
        </w:r>
      </w:ins>
      <w:ins w:id="343" w:author="Ross Norsworthy" w:date="2013-02-27T12:11:00Z">
        <w:r>
          <w:rPr>
            <w:lang w:val="en-US"/>
          </w:rPr>
          <w:t>) on the 50 kHz channel</w:t>
        </w:r>
      </w:ins>
      <w:ins w:id="344" w:author="Ross Norsworthy" w:date="2013-02-27T12:12:00Z">
        <w:r>
          <w:rPr>
            <w:lang w:val="en-US"/>
          </w:rPr>
          <w:t xml:space="preserve"> 2024/2084</w:t>
        </w:r>
      </w:ins>
      <w:ins w:id="345" w:author="Ross Norsworthy" w:date="2013-02-27T12:11:00Z">
        <w:r>
          <w:rPr>
            <w:lang w:val="en-US"/>
          </w:rPr>
          <w:t xml:space="preserve">. </w:t>
        </w:r>
      </w:ins>
    </w:p>
    <w:p w14:paraId="469E3BD3" w14:textId="77777777" w:rsidR="00561413" w:rsidRDefault="006D5204" w:rsidP="006D5204">
      <w:pPr>
        <w:tabs>
          <w:tab w:val="clear" w:pos="1134"/>
          <w:tab w:val="clear" w:pos="1871"/>
          <w:tab w:val="clear" w:pos="2268"/>
        </w:tabs>
        <w:overflowPunct/>
        <w:autoSpaceDE/>
        <w:autoSpaceDN/>
        <w:adjustRightInd/>
        <w:spacing w:before="0"/>
        <w:textAlignment w:val="auto"/>
        <w:rPr>
          <w:ins w:id="346" w:author="Browning" w:date="2013-02-27T14:19:00Z"/>
          <w:lang w:val="en-US"/>
        </w:rPr>
      </w:pPr>
      <w:ins w:id="347" w:author="Ross Norsworthy" w:date="2013-02-27T12:09:00Z">
        <w:r w:rsidRPr="006D5204">
          <w:rPr>
            <w:lang w:val="en-US"/>
          </w:rPr>
          <w:t>–</w:t>
        </w:r>
        <w:r w:rsidRPr="006D5204">
          <w:rPr>
            <w:lang w:val="en-US"/>
          </w:rPr>
          <w:tab/>
          <w:t>Where a number of the 25 kHz channels are combined, a typical scheme might have a 100 kHz bandwidth, allowing a much higher data throughput than a single 25 kHz channel.</w:t>
        </w:r>
      </w:ins>
      <w:ins w:id="348" w:author="Browning" w:date="2013-02-27T14:19:00Z">
        <w:r w:rsidR="00561413" w:rsidRPr="00561413">
          <w:rPr>
            <w:lang w:val="en-US"/>
          </w:rPr>
          <w:t xml:space="preserve"> </w:t>
        </w:r>
      </w:ins>
    </w:p>
    <w:p w14:paraId="3F69E5B2" w14:textId="77777777" w:rsidR="00BC1A01" w:rsidRDefault="00561413">
      <w:pPr>
        <w:tabs>
          <w:tab w:val="clear" w:pos="1134"/>
          <w:tab w:val="clear" w:pos="1871"/>
          <w:tab w:val="clear" w:pos="2268"/>
        </w:tabs>
        <w:overflowPunct/>
        <w:autoSpaceDE/>
        <w:autoSpaceDN/>
        <w:adjustRightInd/>
        <w:spacing w:before="0"/>
        <w:ind w:firstLine="720"/>
        <w:textAlignment w:val="auto"/>
        <w:rPr>
          <w:ins w:id="349" w:author="Ross Norsworthy" w:date="2013-02-27T15:39:00Z"/>
          <w:szCs w:val="24"/>
        </w:rPr>
        <w:pPrChange w:id="350" w:author="Browning" w:date="2013-02-27T14:19:00Z">
          <w:pPr>
            <w:tabs>
              <w:tab w:val="clear" w:pos="1134"/>
              <w:tab w:val="clear" w:pos="1871"/>
              <w:tab w:val="clear" w:pos="2268"/>
            </w:tabs>
            <w:overflowPunct/>
            <w:autoSpaceDE/>
            <w:autoSpaceDN/>
            <w:adjustRightInd/>
            <w:spacing w:before="0"/>
            <w:textAlignment w:val="auto"/>
          </w:pPr>
        </w:pPrChange>
      </w:pPr>
      <w:ins w:id="351" w:author="Browning" w:date="2013-02-27T14:19:00Z">
        <w:r>
          <w:rPr>
            <w:lang w:val="en-US"/>
          </w:rPr>
          <w:t xml:space="preserve">To support satellite downlink for </w:t>
        </w:r>
        <w:proofErr w:type="spellStart"/>
        <w:r>
          <w:rPr>
            <w:lang w:val="en-US"/>
          </w:rPr>
          <w:t>radiocommunication</w:t>
        </w:r>
        <w:proofErr w:type="spellEnd"/>
        <w:r>
          <w:rPr>
            <w:lang w:val="en-US"/>
          </w:rPr>
          <w:t xml:space="preserve"> applications outside coastal coverage areas, it will be necessary to designate suitable channels.  Candidate channels may be </w:t>
        </w:r>
        <w:r>
          <w:rPr>
            <w:szCs w:val="24"/>
          </w:rPr>
          <w:t>channels 2024/2084 (161.800 and 161.825</w:t>
        </w:r>
        <w:r w:rsidRPr="00223A4B">
          <w:rPr>
            <w:szCs w:val="24"/>
          </w:rPr>
          <w:t xml:space="preserve"> MHz</w:t>
        </w:r>
        <w:r>
          <w:rPr>
            <w:szCs w:val="24"/>
          </w:rPr>
          <w:t>) combined making a 50 kHz bandwidth</w:t>
        </w:r>
      </w:ins>
      <w:ins w:id="352" w:author="Ross Norsworthy" w:date="2013-02-27T15:39:00Z">
        <w:r w:rsidR="00BC1A01">
          <w:rPr>
            <w:szCs w:val="24"/>
          </w:rPr>
          <w:t>.</w:t>
        </w:r>
      </w:ins>
    </w:p>
    <w:p w14:paraId="5C9DA18C" w14:textId="77777777" w:rsidR="006D5204" w:rsidDel="00B9002F" w:rsidRDefault="00B9002F" w:rsidP="00BC1A01">
      <w:pPr>
        <w:tabs>
          <w:tab w:val="clear" w:pos="1134"/>
          <w:tab w:val="clear" w:pos="1871"/>
          <w:tab w:val="clear" w:pos="2268"/>
        </w:tabs>
        <w:overflowPunct/>
        <w:autoSpaceDE/>
        <w:autoSpaceDN/>
        <w:adjustRightInd/>
        <w:spacing w:before="0"/>
        <w:textAlignment w:val="auto"/>
        <w:rPr>
          <w:del w:id="353" w:author="Ross Norsworthy" w:date="2013-02-27T15:28:00Z"/>
          <w:b/>
          <w:lang w:val="en-US"/>
        </w:rPr>
      </w:pPr>
      <w:ins w:id="354" w:author="Ross Norsworthy" w:date="2013-02-27T15:28:00Z">
        <w:r w:rsidRPr="00B9002F">
          <w:t xml:space="preserve"> </w:t>
        </w:r>
        <w:r w:rsidRPr="00B9002F">
          <w:rPr>
            <w:szCs w:val="24"/>
          </w:rPr>
          <w:t xml:space="preserve">The various functionalities </w:t>
        </w:r>
      </w:ins>
      <w:ins w:id="355" w:author="Ross Norsworthy" w:date="2013-02-27T15:40:00Z">
        <w:r w:rsidR="00BC1A01">
          <w:rPr>
            <w:szCs w:val="24"/>
          </w:rPr>
          <w:t xml:space="preserve">of VDES </w:t>
        </w:r>
      </w:ins>
      <w:ins w:id="356" w:author="Ross Norsworthy" w:date="2013-02-27T15:28:00Z">
        <w:r w:rsidRPr="00B9002F">
          <w:rPr>
            <w:szCs w:val="24"/>
          </w:rPr>
          <w:t>and their uses by ships, shore stations and satellites are illustrated pictorially in Figure 1.</w:t>
        </w:r>
      </w:ins>
      <w:ins w:id="357" w:author="Browning" w:date="2013-02-27T14:19:00Z">
        <w:del w:id="358" w:author="Ross Norsworthy" w:date="2013-02-27T15:28:00Z">
          <w:r w:rsidR="00561413" w:rsidDel="00B9002F">
            <w:rPr>
              <w:szCs w:val="24"/>
            </w:rPr>
            <w:delText>;</w:delText>
          </w:r>
        </w:del>
      </w:ins>
    </w:p>
    <w:p w14:paraId="264B676E" w14:textId="77777777" w:rsidR="00B9002F" w:rsidRDefault="00B9002F">
      <w:pPr>
        <w:tabs>
          <w:tab w:val="clear" w:pos="1134"/>
          <w:tab w:val="clear" w:pos="1871"/>
          <w:tab w:val="clear" w:pos="2268"/>
        </w:tabs>
        <w:overflowPunct/>
        <w:autoSpaceDE/>
        <w:autoSpaceDN/>
        <w:adjustRightInd/>
        <w:spacing w:before="0"/>
        <w:ind w:firstLine="720"/>
        <w:jc w:val="center"/>
        <w:textAlignment w:val="auto"/>
        <w:rPr>
          <w:ins w:id="359" w:author="Ross Norsworthy" w:date="2013-02-27T15:33:00Z"/>
          <w:b/>
          <w:lang w:val="en-US"/>
        </w:rPr>
        <w:pPrChange w:id="360" w:author="Ross Norsworthy" w:date="2013-02-27T15:33:00Z">
          <w:pPr>
            <w:tabs>
              <w:tab w:val="clear" w:pos="1134"/>
              <w:tab w:val="clear" w:pos="1871"/>
              <w:tab w:val="clear" w:pos="2268"/>
            </w:tabs>
            <w:overflowPunct/>
            <w:autoSpaceDE/>
            <w:autoSpaceDN/>
            <w:adjustRightInd/>
            <w:spacing w:before="0"/>
            <w:textAlignment w:val="auto"/>
          </w:pPr>
        </w:pPrChange>
      </w:pPr>
      <w:ins w:id="361" w:author="Ross Norsworthy" w:date="2013-02-27T15:33:00Z">
        <w:r>
          <w:rPr>
            <w:b/>
            <w:lang w:val="en-US"/>
          </w:rPr>
          <w:t>Figure 1</w:t>
        </w:r>
      </w:ins>
    </w:p>
    <w:p w14:paraId="35CBAC32" w14:textId="77777777" w:rsidR="00B9002F" w:rsidRDefault="00B9002F">
      <w:pPr>
        <w:tabs>
          <w:tab w:val="clear" w:pos="1134"/>
          <w:tab w:val="clear" w:pos="1871"/>
          <w:tab w:val="clear" w:pos="2268"/>
        </w:tabs>
        <w:overflowPunct/>
        <w:autoSpaceDE/>
        <w:autoSpaceDN/>
        <w:adjustRightInd/>
        <w:spacing w:before="0"/>
        <w:ind w:firstLine="720"/>
        <w:jc w:val="center"/>
        <w:textAlignment w:val="auto"/>
        <w:rPr>
          <w:ins w:id="362" w:author="Ross Norsworthy" w:date="2013-02-27T15:33:00Z"/>
          <w:b/>
          <w:lang w:val="en-US"/>
        </w:rPr>
        <w:pPrChange w:id="363" w:author="Ross Norsworthy" w:date="2013-02-27T15:33:00Z">
          <w:pPr>
            <w:tabs>
              <w:tab w:val="clear" w:pos="1134"/>
              <w:tab w:val="clear" w:pos="1871"/>
              <w:tab w:val="clear" w:pos="2268"/>
            </w:tabs>
            <w:overflowPunct/>
            <w:autoSpaceDE/>
            <w:autoSpaceDN/>
            <w:adjustRightInd/>
            <w:spacing w:before="0"/>
            <w:textAlignment w:val="auto"/>
          </w:pPr>
        </w:pPrChange>
      </w:pPr>
      <w:ins w:id="364" w:author="Ross Norsworthy" w:date="2013-02-27T15:33:00Z">
        <w:r>
          <w:rPr>
            <w:b/>
            <w:lang w:val="en-US"/>
          </w:rPr>
          <w:t>Illustration of the functionalities of VDES</w:t>
        </w:r>
      </w:ins>
    </w:p>
    <w:p w14:paraId="6199CDB5" w14:textId="77777777" w:rsidR="00B9002F" w:rsidRDefault="005F6324">
      <w:pPr>
        <w:tabs>
          <w:tab w:val="clear" w:pos="1134"/>
          <w:tab w:val="clear" w:pos="1871"/>
          <w:tab w:val="clear" w:pos="2268"/>
        </w:tabs>
        <w:overflowPunct/>
        <w:autoSpaceDE/>
        <w:autoSpaceDN/>
        <w:adjustRightInd/>
        <w:spacing w:before="0"/>
        <w:ind w:firstLine="720"/>
        <w:textAlignment w:val="auto"/>
        <w:rPr>
          <w:ins w:id="365" w:author="Ross Norsworthy" w:date="2013-02-27T15:38:00Z"/>
          <w:b/>
          <w:lang w:val="en-US"/>
        </w:rPr>
        <w:pPrChange w:id="366" w:author="Ross Norsworthy" w:date="2013-02-27T15:38:00Z">
          <w:pPr>
            <w:tabs>
              <w:tab w:val="clear" w:pos="1134"/>
              <w:tab w:val="clear" w:pos="1871"/>
              <w:tab w:val="clear" w:pos="2268"/>
            </w:tabs>
            <w:overflowPunct/>
            <w:autoSpaceDE/>
            <w:autoSpaceDN/>
            <w:adjustRightInd/>
            <w:spacing w:before="0"/>
            <w:textAlignment w:val="auto"/>
          </w:pPr>
        </w:pPrChange>
      </w:pPr>
      <w:ins w:id="367" w:author="Ross Norsworthy" w:date="2013-02-27T16:25:00Z">
        <w:r>
          <w:rPr>
            <w:b/>
            <w:noProof/>
            <w:lang w:val="en-US"/>
            <w:rPrChange w:id="368">
              <w:rPr>
                <w:noProof/>
                <w:lang w:val="en-US"/>
              </w:rPr>
            </w:rPrChange>
          </w:rPr>
          <w:drawing>
            <wp:inline distT="0" distB="0" distL="0" distR="0" wp14:anchorId="7418072E" wp14:editId="58D85610">
              <wp:extent cx="5291296" cy="3742169"/>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VDES Rev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91382" cy="3742230"/>
                      </a:xfrm>
                      <a:prstGeom prst="rect">
                        <a:avLst/>
                      </a:prstGeom>
                    </pic:spPr>
                  </pic:pic>
                </a:graphicData>
              </a:graphic>
            </wp:inline>
          </w:drawing>
        </w:r>
      </w:ins>
    </w:p>
    <w:p w14:paraId="647586E6" w14:textId="77777777" w:rsidR="00BC1A01" w:rsidRDefault="00BC1A01">
      <w:pPr>
        <w:tabs>
          <w:tab w:val="clear" w:pos="1134"/>
          <w:tab w:val="clear" w:pos="1871"/>
          <w:tab w:val="clear" w:pos="2268"/>
        </w:tabs>
        <w:overflowPunct/>
        <w:autoSpaceDE/>
        <w:autoSpaceDN/>
        <w:adjustRightInd/>
        <w:spacing w:before="0"/>
        <w:ind w:firstLine="720"/>
        <w:jc w:val="center"/>
        <w:textAlignment w:val="auto"/>
        <w:rPr>
          <w:ins w:id="369" w:author="Ross Norsworthy" w:date="2013-02-27T15:38:00Z"/>
          <w:b/>
          <w:lang w:val="en-US"/>
        </w:rPr>
        <w:pPrChange w:id="370" w:author="Ross Norsworthy" w:date="2013-02-27T15:33:00Z">
          <w:pPr>
            <w:tabs>
              <w:tab w:val="clear" w:pos="1134"/>
              <w:tab w:val="clear" w:pos="1871"/>
              <w:tab w:val="clear" w:pos="2268"/>
            </w:tabs>
            <w:overflowPunct/>
            <w:autoSpaceDE/>
            <w:autoSpaceDN/>
            <w:adjustRightInd/>
            <w:spacing w:before="0"/>
            <w:textAlignment w:val="auto"/>
          </w:pPr>
        </w:pPrChange>
      </w:pPr>
    </w:p>
    <w:p w14:paraId="0BC4FFD9" w14:textId="77777777" w:rsidR="00B9002F" w:rsidRDefault="00B9002F">
      <w:pPr>
        <w:tabs>
          <w:tab w:val="clear" w:pos="1134"/>
          <w:tab w:val="clear" w:pos="1871"/>
          <w:tab w:val="clear" w:pos="2268"/>
        </w:tabs>
        <w:overflowPunct/>
        <w:autoSpaceDE/>
        <w:autoSpaceDN/>
        <w:adjustRightInd/>
        <w:spacing w:before="0"/>
        <w:textAlignment w:val="auto"/>
        <w:rPr>
          <w:ins w:id="371" w:author="Ross Norsworthy" w:date="2013-02-27T15:29:00Z"/>
          <w:b/>
          <w:lang w:val="en-US"/>
        </w:rPr>
      </w:pPr>
    </w:p>
    <w:p w14:paraId="1F97D697" w14:textId="77777777" w:rsidR="00B9002F" w:rsidRDefault="00B9002F">
      <w:pPr>
        <w:tabs>
          <w:tab w:val="clear" w:pos="1134"/>
          <w:tab w:val="clear" w:pos="1871"/>
          <w:tab w:val="clear" w:pos="2268"/>
        </w:tabs>
        <w:overflowPunct/>
        <w:autoSpaceDE/>
        <w:autoSpaceDN/>
        <w:adjustRightInd/>
        <w:spacing w:before="0"/>
        <w:ind w:firstLine="720"/>
        <w:textAlignment w:val="auto"/>
        <w:rPr>
          <w:ins w:id="372" w:author="Ross Norsworthy" w:date="2013-02-27T15:29:00Z"/>
          <w:lang w:val="en-US"/>
        </w:rPr>
        <w:pPrChange w:id="373" w:author="Browning" w:date="2013-02-27T14:19:00Z">
          <w:pPr>
            <w:tabs>
              <w:tab w:val="clear" w:pos="1134"/>
              <w:tab w:val="clear" w:pos="1871"/>
              <w:tab w:val="clear" w:pos="2268"/>
            </w:tabs>
            <w:overflowPunct/>
            <w:autoSpaceDE/>
            <w:autoSpaceDN/>
            <w:adjustRightInd/>
            <w:spacing w:before="0"/>
            <w:textAlignment w:val="auto"/>
          </w:pPr>
        </w:pPrChange>
      </w:pPr>
    </w:p>
    <w:p w14:paraId="1F101F85"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374" w:author="Ross Norsworthy" w:date="2013-02-27T11:41:00Z"/>
          <w:b/>
          <w:lang w:val="en-US"/>
          <w:rPrChange w:id="375" w:author="Ross Norsworthy" w:date="2013-02-27T11:43:00Z">
            <w:rPr>
              <w:ins w:id="376" w:author="Ross Norsworthy" w:date="2013-02-27T11:41:00Z"/>
              <w:lang w:val="en-US"/>
            </w:rPr>
          </w:rPrChange>
        </w:rPr>
      </w:pPr>
      <w:ins w:id="377" w:author="Ross Norsworthy" w:date="2013-02-27T11:41:00Z">
        <w:r w:rsidRPr="00576CED">
          <w:rPr>
            <w:b/>
            <w:lang w:val="en-US"/>
            <w:rPrChange w:id="378" w:author="Ross Norsworthy" w:date="2013-02-27T11:43:00Z">
              <w:rPr>
                <w:lang w:val="en-US"/>
              </w:rPr>
            </w:rPrChange>
          </w:rPr>
          <w:t>3.4</w:t>
        </w:r>
        <w:r w:rsidRPr="00576CED">
          <w:rPr>
            <w:b/>
            <w:lang w:val="en-US"/>
            <w:rPrChange w:id="379" w:author="Ross Norsworthy" w:date="2013-02-27T11:43:00Z">
              <w:rPr>
                <w:lang w:val="en-US"/>
              </w:rPr>
            </w:rPrChange>
          </w:rPr>
          <w:tab/>
          <w:t>Rationale for the Integration of AIS, ASM and VDE</w:t>
        </w:r>
      </w:ins>
    </w:p>
    <w:p w14:paraId="489601CA"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380" w:author="Ross Norsworthy" w:date="2013-02-27T11:41:00Z"/>
          <w:lang w:val="en-US"/>
        </w:rPr>
      </w:pPr>
      <w:ins w:id="381" w:author="Ross Norsworthy" w:date="2013-02-27T11:41:00Z">
        <w:r w:rsidRPr="00576CED">
          <w:rPr>
            <w:lang w:val="en-US"/>
          </w:rPr>
          <w:t>The rationale for the integration of AIS, ASM and VDE is that this integration would accomplish the following objectives:</w:t>
        </w:r>
      </w:ins>
    </w:p>
    <w:p w14:paraId="3DCF7F5F"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382" w:author="Ross Norsworthy" w:date="2013-02-27T11:41:00Z"/>
          <w:lang w:val="en-US"/>
        </w:rPr>
      </w:pPr>
      <w:ins w:id="383" w:author="Ross Norsworthy" w:date="2013-02-27T11:41:00Z">
        <w:r w:rsidRPr="00576CED">
          <w:rPr>
            <w:lang w:val="en-US"/>
          </w:rPr>
          <w:t>•</w:t>
        </w:r>
        <w:r w:rsidRPr="00576CED">
          <w:rPr>
            <w:lang w:val="en-US"/>
          </w:rPr>
          <w:tab/>
        </w:r>
        <w:r w:rsidRPr="00576CED">
          <w:rPr>
            <w:b/>
            <w:lang w:val="en-US"/>
            <w:rPrChange w:id="384" w:author="Ross Norsworthy" w:date="2013-02-27T11:43:00Z">
              <w:rPr>
                <w:lang w:val="en-US"/>
              </w:rPr>
            </w:rPrChange>
          </w:rPr>
          <w:t>Protect the integrity of the AIS VDL (VHF Data Link)</w:t>
        </w:r>
      </w:ins>
    </w:p>
    <w:p w14:paraId="5C5622F2"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385" w:author="Ross Norsworthy" w:date="2013-02-27T11:41:00Z"/>
          <w:lang w:val="en-US"/>
        </w:rPr>
      </w:pPr>
      <w:ins w:id="386" w:author="Ross Norsworthy" w:date="2013-02-27T11:41:00Z">
        <w:r w:rsidRPr="00576CED">
          <w:rPr>
            <w:lang w:val="en-US"/>
          </w:rPr>
          <w:lastRenderedPageBreak/>
          <w:t>The AIS (as a SOLAS requirement) was intended primarily for “Navigation Safety/Collision Avoidance.” Increased use of AIS Application-Specific Messages (ASM) and other AIS applications and devices competes with this main purpose.</w:t>
        </w:r>
      </w:ins>
    </w:p>
    <w:p w14:paraId="6F878A08"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387" w:author="Ross Norsworthy" w:date="2013-02-27T11:41:00Z"/>
          <w:lang w:val="en-US"/>
        </w:rPr>
      </w:pPr>
      <w:ins w:id="388" w:author="Ross Norsworthy" w:date="2013-02-27T11:41:00Z">
        <w:r w:rsidRPr="00576CED">
          <w:rPr>
            <w:lang w:val="en-US"/>
          </w:rPr>
          <w:t>•</w:t>
        </w:r>
        <w:r w:rsidRPr="00576CED">
          <w:rPr>
            <w:lang w:val="en-US"/>
          </w:rPr>
          <w:tab/>
        </w:r>
        <w:r w:rsidRPr="00576CED">
          <w:rPr>
            <w:b/>
            <w:lang w:val="en-US"/>
            <w:rPrChange w:id="389" w:author="Ross Norsworthy" w:date="2013-02-27T11:43:00Z">
              <w:rPr>
                <w:lang w:val="en-US"/>
              </w:rPr>
            </w:rPrChange>
          </w:rPr>
          <w:t>Increase the loading capacity of the AIS VDL</w:t>
        </w:r>
      </w:ins>
    </w:p>
    <w:p w14:paraId="3DC7593B"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390" w:author="Ross Norsworthy" w:date="2013-02-27T11:41:00Z"/>
          <w:lang w:val="en-US"/>
        </w:rPr>
      </w:pPr>
      <w:ins w:id="391" w:author="Ross Norsworthy" w:date="2013-02-27T11:41:00Z">
        <w:r w:rsidRPr="00576CED">
          <w:rPr>
            <w:lang w:val="en-US"/>
          </w:rPr>
          <w:t>Future AIS overload is anticipated as AIS applications, equipment types and installations increase. The AIS VDL can safely support the increased loading if non-safety-related AIS communications are moved to new channels (VDE).</w:t>
        </w:r>
      </w:ins>
    </w:p>
    <w:p w14:paraId="23B6FDE2"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392" w:author="Ross Norsworthy" w:date="2013-02-27T11:41:00Z"/>
          <w:lang w:val="en-US"/>
        </w:rPr>
      </w:pPr>
      <w:ins w:id="393" w:author="Ross Norsworthy" w:date="2013-02-27T11:41:00Z">
        <w:r w:rsidRPr="00576CED">
          <w:rPr>
            <w:lang w:val="en-US"/>
          </w:rPr>
          <w:t>•</w:t>
        </w:r>
        <w:r w:rsidRPr="00576CED">
          <w:rPr>
            <w:lang w:val="en-US"/>
          </w:rPr>
          <w:tab/>
        </w:r>
        <w:r w:rsidRPr="00576CED">
          <w:rPr>
            <w:b/>
            <w:lang w:val="en-US"/>
            <w:rPrChange w:id="394" w:author="Ross Norsworthy" w:date="2013-02-27T11:43:00Z">
              <w:rPr>
                <w:lang w:val="en-US"/>
              </w:rPr>
            </w:rPrChange>
          </w:rPr>
          <w:t>Enhance data communications and spectrum efficiency</w:t>
        </w:r>
      </w:ins>
    </w:p>
    <w:p w14:paraId="3E368B96"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395" w:author="Ross Norsworthy" w:date="2013-02-27T11:41:00Z"/>
          <w:lang w:val="en-US"/>
        </w:rPr>
      </w:pPr>
      <w:ins w:id="396" w:author="Ross Norsworthy" w:date="2013-02-27T11:41:00Z">
        <w:r w:rsidRPr="00576CED">
          <w:rPr>
            <w:lang w:val="en-US"/>
          </w:rPr>
          <w:t>Designating new channels for VDE will provide higher data rates (up to 32X) than AIS, e.g., for use in e-Navigation. The VDE network protocol is optimized for data communications (vs. AIS for navigation) so that each VDE message is transmitted with a very high confidence of reception. Integration with AIS also benefits VDE by automatically identifying and locating ship and shore stations.</w:t>
        </w:r>
      </w:ins>
    </w:p>
    <w:p w14:paraId="4D95D414" w14:textId="77777777" w:rsidR="00576CED" w:rsidRDefault="00576CED" w:rsidP="00576CED">
      <w:pPr>
        <w:tabs>
          <w:tab w:val="clear" w:pos="1134"/>
          <w:tab w:val="clear" w:pos="1871"/>
          <w:tab w:val="clear" w:pos="2268"/>
        </w:tabs>
        <w:overflowPunct/>
        <w:autoSpaceDE/>
        <w:autoSpaceDN/>
        <w:adjustRightInd/>
        <w:spacing w:before="0"/>
        <w:textAlignment w:val="auto"/>
        <w:rPr>
          <w:ins w:id="397" w:author="Ross Norsworthy" w:date="2013-02-27T11:43:00Z"/>
          <w:b/>
          <w:lang w:val="en-US"/>
        </w:rPr>
      </w:pPr>
      <w:ins w:id="398" w:author="Ross Norsworthy" w:date="2013-02-27T11:41:00Z">
        <w:r w:rsidRPr="00576CED">
          <w:rPr>
            <w:lang w:val="en-US"/>
          </w:rPr>
          <w:t>•</w:t>
        </w:r>
        <w:r w:rsidRPr="00576CED">
          <w:rPr>
            <w:lang w:val="en-US"/>
          </w:rPr>
          <w:tab/>
        </w:r>
        <w:r w:rsidRPr="00576CED">
          <w:rPr>
            <w:b/>
            <w:lang w:val="en-US"/>
            <w:rPrChange w:id="399" w:author="Ross Norsworthy" w:date="2013-02-27T11:43:00Z">
              <w:rPr>
                <w:lang w:val="en-US"/>
              </w:rPr>
            </w:rPrChange>
          </w:rPr>
          <w:t>Use WRC -12/15/18 provisions for additional frequencies</w:t>
        </w:r>
      </w:ins>
    </w:p>
    <w:p w14:paraId="07F5F443" w14:textId="77777777" w:rsidR="00576CED" w:rsidRPr="00576CED" w:rsidRDefault="00576CED" w:rsidP="00576CED">
      <w:pPr>
        <w:tabs>
          <w:tab w:val="clear" w:pos="1134"/>
          <w:tab w:val="clear" w:pos="1871"/>
          <w:tab w:val="clear" w:pos="2268"/>
        </w:tabs>
        <w:overflowPunct/>
        <w:autoSpaceDE/>
        <w:autoSpaceDN/>
        <w:adjustRightInd/>
        <w:spacing w:before="0"/>
        <w:textAlignment w:val="auto"/>
        <w:rPr>
          <w:ins w:id="400" w:author="Ross Norsworthy" w:date="2013-02-27T11:41:00Z"/>
          <w:lang w:val="en-US"/>
        </w:rPr>
      </w:pPr>
    </w:p>
    <w:p w14:paraId="01A85E86" w14:textId="77777777" w:rsidR="00576CED" w:rsidRDefault="00576CED" w:rsidP="00576CED">
      <w:pPr>
        <w:tabs>
          <w:tab w:val="clear" w:pos="1134"/>
          <w:tab w:val="clear" w:pos="1871"/>
          <w:tab w:val="clear" w:pos="2268"/>
        </w:tabs>
        <w:overflowPunct/>
        <w:autoSpaceDE/>
        <w:autoSpaceDN/>
        <w:adjustRightInd/>
        <w:spacing w:before="0"/>
        <w:textAlignment w:val="auto"/>
        <w:rPr>
          <w:ins w:id="401" w:author="Ross Norsworthy" w:date="2013-02-27T11:46:00Z"/>
          <w:b/>
          <w:lang w:val="en-US"/>
        </w:rPr>
      </w:pPr>
      <w:ins w:id="402" w:author="Ross Norsworthy" w:date="2013-02-27T11:41:00Z">
        <w:r w:rsidRPr="00576CED">
          <w:rPr>
            <w:b/>
            <w:lang w:val="en-US"/>
            <w:rPrChange w:id="403" w:author="Ross Norsworthy" w:date="2013-02-27T11:43:00Z">
              <w:rPr>
                <w:lang w:val="en-US"/>
              </w:rPr>
            </w:rPrChange>
          </w:rPr>
          <w:t>3.5</w:t>
        </w:r>
        <w:r w:rsidRPr="00576CED">
          <w:rPr>
            <w:b/>
            <w:lang w:val="en-US"/>
            <w:rPrChange w:id="404" w:author="Ross Norsworthy" w:date="2013-02-27T11:43:00Z">
              <w:rPr>
                <w:lang w:val="en-US"/>
              </w:rPr>
            </w:rPrChange>
          </w:rPr>
          <w:tab/>
        </w:r>
      </w:ins>
      <w:ins w:id="405" w:author="Ross Norsworthy" w:date="2013-02-27T11:45:00Z">
        <w:r>
          <w:rPr>
            <w:b/>
            <w:lang w:val="en-US"/>
          </w:rPr>
          <w:t>Spectrum efficiency and data exchange considerations</w:t>
        </w:r>
      </w:ins>
    </w:p>
    <w:p w14:paraId="333EE64A" w14:textId="77777777" w:rsidR="00703BB0" w:rsidRDefault="00576CED" w:rsidP="00576CED">
      <w:pPr>
        <w:tabs>
          <w:tab w:val="clear" w:pos="1134"/>
          <w:tab w:val="clear" w:pos="1871"/>
          <w:tab w:val="clear" w:pos="2268"/>
        </w:tabs>
        <w:overflowPunct/>
        <w:autoSpaceDE/>
        <w:autoSpaceDN/>
        <w:adjustRightInd/>
        <w:spacing w:before="0"/>
        <w:textAlignment w:val="auto"/>
        <w:rPr>
          <w:ins w:id="406" w:author="Ross Norsworthy" w:date="2013-02-27T11:54:00Z"/>
          <w:lang w:val="en-US"/>
        </w:rPr>
      </w:pPr>
      <w:proofErr w:type="gramStart"/>
      <w:ins w:id="407" w:author="Ross Norsworthy" w:date="2013-02-27T11:47:00Z">
        <w:r>
          <w:rPr>
            <w:lang w:val="en-US"/>
          </w:rPr>
          <w:t>Recommendation ITU-R M.</w:t>
        </w:r>
        <w:proofErr w:type="gramEnd"/>
        <w:del w:id="408" w:author="Browning" w:date="2013-02-27T14:14:00Z">
          <w:r w:rsidDel="003E4258">
            <w:rPr>
              <w:lang w:val="en-US"/>
            </w:rPr>
            <w:delText>1842-1</w:delText>
          </w:r>
        </w:del>
      </w:ins>
      <w:ins w:id="409" w:author="Browning" w:date="2013-02-27T14:14:00Z">
        <w:r w:rsidR="003E4258">
          <w:rPr>
            <w:lang w:val="en-US"/>
          </w:rPr>
          <w:t>1842</w:t>
        </w:r>
      </w:ins>
      <w:ins w:id="410" w:author="Ross Norsworthy" w:date="2013-02-27T11:49:00Z">
        <w:r w:rsidR="00703BB0">
          <w:rPr>
            <w:lang w:val="en-US"/>
          </w:rPr>
          <w:t xml:space="preserve">, </w:t>
        </w:r>
      </w:ins>
      <w:ins w:id="411" w:author="Ross Norsworthy" w:date="2013-02-27T11:50:00Z">
        <w:r w:rsidR="00703BB0">
          <w:rPr>
            <w:lang w:val="en-US"/>
          </w:rPr>
          <w:t xml:space="preserve">and the ETSI standard </w:t>
        </w:r>
      </w:ins>
      <w:ins w:id="412" w:author="Ross Norsworthy" w:date="2013-02-27T11:49:00Z">
        <w:r w:rsidR="00703BB0" w:rsidRPr="00703BB0">
          <w:rPr>
            <w:lang w:val="en-US"/>
          </w:rPr>
          <w:t>E</w:t>
        </w:r>
        <w:r w:rsidR="00703BB0">
          <w:rPr>
            <w:lang w:val="en-US"/>
          </w:rPr>
          <w:t>N</w:t>
        </w:r>
        <w:r w:rsidR="00703BB0" w:rsidRPr="00703BB0">
          <w:rPr>
            <w:lang w:val="en-US"/>
          </w:rPr>
          <w:t xml:space="preserve"> 300392-2 v3.2.1</w:t>
        </w:r>
      </w:ins>
      <w:ins w:id="413" w:author="Ross Norsworthy" w:date="2013-02-27T11:50:00Z">
        <w:r w:rsidR="00703BB0">
          <w:rPr>
            <w:lang w:val="en-US"/>
          </w:rPr>
          <w:t xml:space="preserve">, from which it was derived, </w:t>
        </w:r>
      </w:ins>
      <w:ins w:id="414" w:author="Ross Norsworthy" w:date="2013-02-27T11:51:00Z">
        <w:r w:rsidR="00703BB0">
          <w:rPr>
            <w:lang w:val="en-US"/>
          </w:rPr>
          <w:t xml:space="preserve">provide methods for </w:t>
        </w:r>
      </w:ins>
      <w:ins w:id="415" w:author="Ross Norsworthy" w:date="2013-02-27T11:53:00Z">
        <w:r w:rsidR="00703BB0">
          <w:rPr>
            <w:lang w:val="en-US"/>
          </w:rPr>
          <w:t xml:space="preserve">spectrum-efficient and robust </w:t>
        </w:r>
      </w:ins>
      <w:ins w:id="416" w:author="Ross Norsworthy" w:date="2013-02-27T11:54:00Z">
        <w:r w:rsidR="00703BB0">
          <w:rPr>
            <w:lang w:val="en-US"/>
          </w:rPr>
          <w:t xml:space="preserve">digital communications for </w:t>
        </w:r>
      </w:ins>
      <w:ins w:id="417" w:author="Ross Norsworthy" w:date="2013-02-27T11:51:00Z">
        <w:r w:rsidR="00703BB0">
          <w:rPr>
            <w:lang w:val="en-US"/>
          </w:rPr>
          <w:t xml:space="preserve">ASM and </w:t>
        </w:r>
      </w:ins>
      <w:ins w:id="418" w:author="Ross Norsworthy" w:date="2013-02-27T11:53:00Z">
        <w:r w:rsidR="00703BB0">
          <w:rPr>
            <w:lang w:val="en-US"/>
          </w:rPr>
          <w:t>VDE</w:t>
        </w:r>
      </w:ins>
      <w:ins w:id="419" w:author="Ross Norsworthy" w:date="2013-02-27T11:52:00Z">
        <w:r w:rsidR="00703BB0">
          <w:rPr>
            <w:lang w:val="en-US"/>
          </w:rPr>
          <w:t xml:space="preserve"> </w:t>
        </w:r>
      </w:ins>
      <w:ins w:id="420" w:author="Ross Norsworthy" w:date="2013-02-27T11:54:00Z">
        <w:r w:rsidR="00703BB0">
          <w:rPr>
            <w:lang w:val="en-US"/>
          </w:rPr>
          <w:t>on the channels in Table 1. The methods for transmission on 25 kHz channels are shown in Table 2, and the methods for transmission on 50 kHz and 100 kHz channels are shown in Table 3.</w:t>
        </w:r>
      </w:ins>
    </w:p>
    <w:p w14:paraId="0F1573C9" w14:textId="77777777" w:rsidR="00576CED" w:rsidRDefault="00576CED">
      <w:pPr>
        <w:tabs>
          <w:tab w:val="clear" w:pos="1134"/>
          <w:tab w:val="clear" w:pos="1871"/>
          <w:tab w:val="clear" w:pos="2268"/>
        </w:tabs>
        <w:overflowPunct/>
        <w:autoSpaceDE/>
        <w:autoSpaceDN/>
        <w:adjustRightInd/>
        <w:spacing w:before="0"/>
        <w:jc w:val="center"/>
        <w:textAlignment w:val="auto"/>
        <w:rPr>
          <w:ins w:id="421" w:author="Ross Norsworthy" w:date="2013-02-27T11:56:00Z"/>
          <w:lang w:val="en-US"/>
        </w:rPr>
        <w:pPrChange w:id="422" w:author="Ross Norsworthy" w:date="2013-02-27T11:56:00Z">
          <w:pPr>
            <w:tabs>
              <w:tab w:val="clear" w:pos="1134"/>
              <w:tab w:val="clear" w:pos="1871"/>
              <w:tab w:val="clear" w:pos="2268"/>
            </w:tabs>
            <w:overflowPunct/>
            <w:autoSpaceDE/>
            <w:autoSpaceDN/>
            <w:adjustRightInd/>
            <w:spacing w:before="0"/>
            <w:textAlignment w:val="auto"/>
          </w:pPr>
        </w:pPrChange>
      </w:pPr>
    </w:p>
    <w:p w14:paraId="4507AF43" w14:textId="77777777" w:rsidR="00703BB0" w:rsidRDefault="00703BB0">
      <w:pPr>
        <w:tabs>
          <w:tab w:val="clear" w:pos="1134"/>
          <w:tab w:val="clear" w:pos="1871"/>
          <w:tab w:val="clear" w:pos="2268"/>
        </w:tabs>
        <w:overflowPunct/>
        <w:autoSpaceDE/>
        <w:autoSpaceDN/>
        <w:adjustRightInd/>
        <w:spacing w:before="0"/>
        <w:jc w:val="center"/>
        <w:textAlignment w:val="auto"/>
        <w:rPr>
          <w:ins w:id="423" w:author="Ross Norsworthy" w:date="2013-02-27T11:56:00Z"/>
          <w:b/>
          <w:lang w:val="en-US"/>
        </w:rPr>
        <w:pPrChange w:id="424" w:author="Ross Norsworthy" w:date="2013-02-27T11:56:00Z">
          <w:pPr>
            <w:tabs>
              <w:tab w:val="clear" w:pos="1134"/>
              <w:tab w:val="clear" w:pos="1871"/>
              <w:tab w:val="clear" w:pos="2268"/>
            </w:tabs>
            <w:overflowPunct/>
            <w:autoSpaceDE/>
            <w:autoSpaceDN/>
            <w:adjustRightInd/>
            <w:spacing w:before="0"/>
            <w:textAlignment w:val="auto"/>
          </w:pPr>
        </w:pPrChange>
      </w:pPr>
      <w:ins w:id="425" w:author="Ross Norsworthy" w:date="2013-02-27T11:56:00Z">
        <w:r>
          <w:rPr>
            <w:b/>
            <w:lang w:val="en-US"/>
          </w:rPr>
          <w:t>Table 2</w:t>
        </w:r>
      </w:ins>
    </w:p>
    <w:p w14:paraId="52DB793D" w14:textId="77777777" w:rsidR="00703BB0" w:rsidRDefault="00703BB0">
      <w:pPr>
        <w:tabs>
          <w:tab w:val="clear" w:pos="1134"/>
          <w:tab w:val="clear" w:pos="1871"/>
          <w:tab w:val="clear" w:pos="2268"/>
        </w:tabs>
        <w:overflowPunct/>
        <w:autoSpaceDE/>
        <w:autoSpaceDN/>
        <w:adjustRightInd/>
        <w:spacing w:before="0"/>
        <w:jc w:val="center"/>
        <w:textAlignment w:val="auto"/>
        <w:rPr>
          <w:ins w:id="426" w:author="Ross Norsworthy" w:date="2013-02-27T11:59:00Z"/>
          <w:b/>
          <w:lang w:val="en-US"/>
        </w:rPr>
        <w:pPrChange w:id="427" w:author="Ross Norsworthy" w:date="2013-02-27T11:56:00Z">
          <w:pPr>
            <w:tabs>
              <w:tab w:val="clear" w:pos="1134"/>
              <w:tab w:val="clear" w:pos="1871"/>
              <w:tab w:val="clear" w:pos="2268"/>
            </w:tabs>
            <w:overflowPunct/>
            <w:autoSpaceDE/>
            <w:autoSpaceDN/>
            <w:adjustRightInd/>
            <w:spacing w:before="0"/>
            <w:textAlignment w:val="auto"/>
          </w:pPr>
        </w:pPrChange>
      </w:pPr>
      <w:ins w:id="428" w:author="Ross Norsworthy" w:date="2013-02-27T11:57:00Z">
        <w:r w:rsidRPr="00703BB0">
          <w:rPr>
            <w:b/>
            <w:lang w:val="en-US"/>
          </w:rPr>
          <w:t>Comparison of AIS and VDE Data Transfer Methods on 25 kHz Channels</w:t>
        </w:r>
      </w:ins>
    </w:p>
    <w:p w14:paraId="48C6FDDD" w14:textId="77777777" w:rsidR="004A0E21" w:rsidRDefault="004A0E21">
      <w:pPr>
        <w:tabs>
          <w:tab w:val="clear" w:pos="1134"/>
          <w:tab w:val="clear" w:pos="1871"/>
          <w:tab w:val="clear" w:pos="2268"/>
        </w:tabs>
        <w:overflowPunct/>
        <w:autoSpaceDE/>
        <w:autoSpaceDN/>
        <w:adjustRightInd/>
        <w:spacing w:before="0"/>
        <w:jc w:val="center"/>
        <w:textAlignment w:val="auto"/>
        <w:rPr>
          <w:ins w:id="429" w:author="Ross Norsworthy" w:date="2013-02-27T11:57:00Z"/>
          <w:b/>
          <w:lang w:val="en-US"/>
        </w:rPr>
        <w:pPrChange w:id="430" w:author="Ross Norsworthy" w:date="2013-02-27T11:56:00Z">
          <w:pPr>
            <w:tabs>
              <w:tab w:val="clear" w:pos="1134"/>
              <w:tab w:val="clear" w:pos="1871"/>
              <w:tab w:val="clear" w:pos="2268"/>
            </w:tabs>
            <w:overflowPunct/>
            <w:autoSpaceDE/>
            <w:autoSpaceDN/>
            <w:adjustRightInd/>
            <w:spacing w:before="0"/>
            <w:textAlignment w:val="auto"/>
          </w:pPr>
        </w:pPrChange>
      </w:pPr>
    </w:p>
    <w:tbl>
      <w:tblPr>
        <w:tblW w:w="9192" w:type="dxa"/>
        <w:tblCellMar>
          <w:left w:w="0" w:type="dxa"/>
          <w:right w:w="0" w:type="dxa"/>
        </w:tblCellMar>
        <w:tblLook w:val="04A0" w:firstRow="1" w:lastRow="0" w:firstColumn="1" w:lastColumn="0" w:noHBand="0" w:noVBand="1"/>
        <w:tblPrChange w:id="431" w:author="Ross Norsworthy" w:date="2013-02-27T11:58:00Z">
          <w:tblPr>
            <w:tblW w:w="12720" w:type="dxa"/>
            <w:tblCellMar>
              <w:left w:w="0" w:type="dxa"/>
              <w:right w:w="0" w:type="dxa"/>
            </w:tblCellMar>
            <w:tblLook w:val="04A0" w:firstRow="1" w:lastRow="0" w:firstColumn="1" w:lastColumn="0" w:noHBand="0" w:noVBand="1"/>
          </w:tblPr>
        </w:tblPrChange>
      </w:tblPr>
      <w:tblGrid>
        <w:gridCol w:w="1908"/>
        <w:gridCol w:w="1821"/>
        <w:gridCol w:w="1734"/>
        <w:gridCol w:w="1908"/>
        <w:gridCol w:w="1821"/>
        <w:tblGridChange w:id="432">
          <w:tblGrid>
            <w:gridCol w:w="2640"/>
            <w:gridCol w:w="2520"/>
            <w:gridCol w:w="2400"/>
            <w:gridCol w:w="2640"/>
            <w:gridCol w:w="2520"/>
          </w:tblGrid>
        </w:tblGridChange>
      </w:tblGrid>
      <w:tr w:rsidR="00703BB0" w:rsidRPr="00703BB0" w14:paraId="627199A4" w14:textId="77777777" w:rsidTr="00703BB0">
        <w:trPr>
          <w:trHeight w:val="908"/>
          <w:ins w:id="433" w:author="Ross Norsworthy" w:date="2013-02-27T11:57:00Z"/>
          <w:trPrChange w:id="434" w:author="Ross Norsworthy" w:date="2013-02-27T11:58:00Z">
            <w:trPr>
              <w:trHeight w:val="989"/>
            </w:trPr>
          </w:trPrChange>
        </w:trPr>
        <w:tc>
          <w:tcPr>
            <w:tcW w:w="1908"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Change w:id="435" w:author="Ross Norsworthy" w:date="2013-02-27T11:58:00Z">
              <w:tcPr>
                <w:tcW w:w="2640"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tcPrChange>
          </w:tcPr>
          <w:p w14:paraId="1505E5EC" w14:textId="77777777" w:rsidR="000F28AA" w:rsidRPr="000F28AA" w:rsidRDefault="00703BB0">
            <w:pPr>
              <w:tabs>
                <w:tab w:val="clear" w:pos="1134"/>
                <w:tab w:val="clear" w:pos="1871"/>
                <w:tab w:val="clear" w:pos="2268"/>
              </w:tabs>
              <w:overflowPunct/>
              <w:autoSpaceDE/>
              <w:autoSpaceDN/>
              <w:adjustRightInd/>
              <w:spacing w:before="0"/>
              <w:textAlignment w:val="auto"/>
              <w:rPr>
                <w:ins w:id="436" w:author="Ross Norsworthy" w:date="2013-02-27T11:57:00Z"/>
                <w:sz w:val="22"/>
                <w:szCs w:val="22"/>
                <w:lang w:val="en-US"/>
                <w:rPrChange w:id="437" w:author="Ross Norsworthy" w:date="2013-02-27T11:58:00Z">
                  <w:rPr>
                    <w:ins w:id="438" w:author="Ross Norsworthy" w:date="2013-02-27T11:57:00Z"/>
                    <w:b/>
                    <w:lang w:val="en-US"/>
                  </w:rPr>
                </w:rPrChange>
              </w:rPr>
              <w:pPrChange w:id="439" w:author="Ross Norsworthy" w:date="2013-02-27T11:59:00Z">
                <w:pPr>
                  <w:tabs>
                    <w:tab w:val="clear" w:pos="1134"/>
                    <w:tab w:val="clear" w:pos="1871"/>
                    <w:tab w:val="clear" w:pos="2268"/>
                  </w:tabs>
                  <w:overflowPunct/>
                  <w:autoSpaceDE/>
                  <w:autoSpaceDN/>
                  <w:adjustRightInd/>
                  <w:spacing w:before="0"/>
                  <w:jc w:val="center"/>
                  <w:textAlignment w:val="auto"/>
                </w:pPr>
              </w:pPrChange>
            </w:pPr>
            <w:ins w:id="440" w:author="Ross Norsworthy" w:date="2013-02-27T11:57:00Z">
              <w:r w:rsidRPr="004A0E21">
                <w:rPr>
                  <w:bCs/>
                  <w:sz w:val="22"/>
                  <w:szCs w:val="22"/>
                  <w:lang w:val="en-US"/>
                  <w:rPrChange w:id="441" w:author="Ross Norsworthy" w:date="2013-02-27T11:58:00Z">
                    <w:rPr>
                      <w:b/>
                      <w:bCs/>
                      <w:lang w:val="en-US"/>
                    </w:rPr>
                  </w:rPrChange>
                </w:rPr>
                <w:t> </w:t>
              </w:r>
            </w:ins>
          </w:p>
        </w:tc>
        <w:tc>
          <w:tcPr>
            <w:tcW w:w="1821" w:type="dxa"/>
            <w:tcBorders>
              <w:top w:val="single" w:sz="8" w:space="0" w:color="FFFFFF"/>
              <w:left w:val="single" w:sz="8" w:space="0" w:color="FFFFFF"/>
              <w:bottom w:val="single" w:sz="24" w:space="0" w:color="FFFFFF"/>
              <w:right w:val="single" w:sz="8" w:space="0" w:color="FFFFFF"/>
            </w:tcBorders>
            <w:shd w:val="clear" w:color="auto" w:fill="558ED5"/>
            <w:tcMar>
              <w:top w:w="15" w:type="dxa"/>
              <w:left w:w="108" w:type="dxa"/>
              <w:bottom w:w="0" w:type="dxa"/>
              <w:right w:w="108" w:type="dxa"/>
            </w:tcMar>
            <w:hideMark/>
            <w:tcPrChange w:id="442" w:author="Ross Norsworthy" w:date="2013-02-27T11:58:00Z">
              <w:tcPr>
                <w:tcW w:w="2520" w:type="dxa"/>
                <w:tcBorders>
                  <w:top w:val="single" w:sz="8" w:space="0" w:color="FFFFFF"/>
                  <w:left w:val="single" w:sz="8" w:space="0" w:color="FFFFFF"/>
                  <w:bottom w:val="single" w:sz="24" w:space="0" w:color="FFFFFF"/>
                  <w:right w:val="single" w:sz="8" w:space="0" w:color="FFFFFF"/>
                </w:tcBorders>
                <w:shd w:val="clear" w:color="auto" w:fill="558ED5"/>
                <w:tcMar>
                  <w:top w:w="15" w:type="dxa"/>
                  <w:left w:w="108" w:type="dxa"/>
                  <w:bottom w:w="0" w:type="dxa"/>
                  <w:right w:w="108" w:type="dxa"/>
                </w:tcMar>
                <w:hideMark/>
              </w:tcPr>
            </w:tcPrChange>
          </w:tcPr>
          <w:p w14:paraId="1E525206" w14:textId="77777777" w:rsidR="00703BB0" w:rsidRPr="004A0E21" w:rsidRDefault="00703BB0">
            <w:pPr>
              <w:tabs>
                <w:tab w:val="clear" w:pos="1134"/>
                <w:tab w:val="clear" w:pos="1871"/>
                <w:tab w:val="clear" w:pos="2268"/>
              </w:tabs>
              <w:overflowPunct/>
              <w:autoSpaceDE/>
              <w:autoSpaceDN/>
              <w:adjustRightInd/>
              <w:spacing w:before="0"/>
              <w:textAlignment w:val="auto"/>
              <w:rPr>
                <w:ins w:id="443" w:author="Ross Norsworthy" w:date="2013-02-27T11:57:00Z"/>
                <w:sz w:val="22"/>
                <w:szCs w:val="22"/>
                <w:lang w:val="en-US"/>
                <w:rPrChange w:id="444" w:author="Ross Norsworthy" w:date="2013-02-27T11:58:00Z">
                  <w:rPr>
                    <w:ins w:id="445" w:author="Ross Norsworthy" w:date="2013-02-27T11:57:00Z"/>
                    <w:b/>
                    <w:lang w:val="en-US"/>
                  </w:rPr>
                </w:rPrChange>
              </w:rPr>
              <w:pPrChange w:id="446" w:author="Ross Norsworthy" w:date="2013-02-27T11:59:00Z">
                <w:pPr>
                  <w:tabs>
                    <w:tab w:val="clear" w:pos="1134"/>
                    <w:tab w:val="clear" w:pos="1871"/>
                    <w:tab w:val="clear" w:pos="2268"/>
                  </w:tabs>
                  <w:overflowPunct/>
                  <w:autoSpaceDE/>
                  <w:autoSpaceDN/>
                  <w:adjustRightInd/>
                  <w:spacing w:before="0"/>
                  <w:jc w:val="center"/>
                  <w:textAlignment w:val="auto"/>
                </w:pPr>
              </w:pPrChange>
            </w:pPr>
            <w:ins w:id="447" w:author="Ross Norsworthy" w:date="2013-02-27T11:57:00Z">
              <w:r w:rsidRPr="004A0E21">
                <w:rPr>
                  <w:bCs/>
                  <w:sz w:val="22"/>
                  <w:szCs w:val="22"/>
                  <w:lang w:val="en-US"/>
                  <w:rPrChange w:id="448" w:author="Ross Norsworthy" w:date="2013-02-27T11:58:00Z">
                    <w:rPr>
                      <w:b/>
                      <w:bCs/>
                      <w:lang w:val="en-US"/>
                    </w:rPr>
                  </w:rPrChange>
                </w:rPr>
                <w:t>AIS1 and AIS2</w:t>
              </w:r>
            </w:ins>
          </w:p>
          <w:p w14:paraId="57216800" w14:textId="77777777" w:rsidR="000F28AA" w:rsidRPr="000F28AA" w:rsidRDefault="00703BB0">
            <w:pPr>
              <w:tabs>
                <w:tab w:val="clear" w:pos="1134"/>
                <w:tab w:val="clear" w:pos="1871"/>
                <w:tab w:val="clear" w:pos="2268"/>
              </w:tabs>
              <w:overflowPunct/>
              <w:autoSpaceDE/>
              <w:autoSpaceDN/>
              <w:adjustRightInd/>
              <w:spacing w:before="0"/>
              <w:textAlignment w:val="auto"/>
              <w:rPr>
                <w:ins w:id="449" w:author="Ross Norsworthy" w:date="2013-02-27T11:57:00Z"/>
                <w:sz w:val="22"/>
                <w:szCs w:val="22"/>
                <w:lang w:val="en-US"/>
                <w:rPrChange w:id="450" w:author="Ross Norsworthy" w:date="2013-02-27T11:58:00Z">
                  <w:rPr>
                    <w:ins w:id="451" w:author="Ross Norsworthy" w:date="2013-02-27T11:57:00Z"/>
                    <w:b/>
                    <w:lang w:val="en-US"/>
                  </w:rPr>
                </w:rPrChange>
              </w:rPr>
              <w:pPrChange w:id="452" w:author="Ross Norsworthy" w:date="2013-02-27T11:59:00Z">
                <w:pPr>
                  <w:tabs>
                    <w:tab w:val="clear" w:pos="1134"/>
                    <w:tab w:val="clear" w:pos="1871"/>
                    <w:tab w:val="clear" w:pos="2268"/>
                  </w:tabs>
                  <w:overflowPunct/>
                  <w:autoSpaceDE/>
                  <w:autoSpaceDN/>
                  <w:adjustRightInd/>
                  <w:spacing w:before="0"/>
                  <w:jc w:val="center"/>
                  <w:textAlignment w:val="auto"/>
                </w:pPr>
              </w:pPrChange>
            </w:pPr>
            <w:ins w:id="453" w:author="Ross Norsworthy" w:date="2013-02-27T11:57:00Z">
              <w:r w:rsidRPr="004A0E21">
                <w:rPr>
                  <w:bCs/>
                  <w:sz w:val="22"/>
                  <w:szCs w:val="22"/>
                  <w:lang w:val="en-US"/>
                  <w:rPrChange w:id="454" w:author="Ross Norsworthy" w:date="2013-02-27T11:58:00Z">
                    <w:rPr>
                      <w:b/>
                      <w:bCs/>
                      <w:lang w:val="en-US"/>
                    </w:rPr>
                  </w:rPrChange>
                </w:rPr>
                <w:t>(25 kHz Channels)</w:t>
              </w:r>
            </w:ins>
          </w:p>
        </w:tc>
        <w:tc>
          <w:tcPr>
            <w:tcW w:w="5463" w:type="dxa"/>
            <w:gridSpan w:val="3"/>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Change w:id="455" w:author="Ross Norsworthy" w:date="2013-02-27T11:58:00Z">
              <w:tcPr>
                <w:tcW w:w="7560" w:type="dxa"/>
                <w:gridSpan w:val="3"/>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tcPrChange>
          </w:tcPr>
          <w:p w14:paraId="379FAE34" w14:textId="77777777" w:rsidR="00703BB0" w:rsidRPr="004A0E21" w:rsidRDefault="00703BB0">
            <w:pPr>
              <w:tabs>
                <w:tab w:val="clear" w:pos="1134"/>
                <w:tab w:val="clear" w:pos="1871"/>
                <w:tab w:val="clear" w:pos="2268"/>
              </w:tabs>
              <w:overflowPunct/>
              <w:autoSpaceDE/>
              <w:autoSpaceDN/>
              <w:adjustRightInd/>
              <w:spacing w:before="0"/>
              <w:textAlignment w:val="auto"/>
              <w:rPr>
                <w:ins w:id="456" w:author="Ross Norsworthy" w:date="2013-02-27T11:57:00Z"/>
                <w:sz w:val="22"/>
                <w:szCs w:val="22"/>
                <w:lang w:val="en-US"/>
                <w:rPrChange w:id="457" w:author="Ross Norsworthy" w:date="2013-02-27T11:58:00Z">
                  <w:rPr>
                    <w:ins w:id="458" w:author="Ross Norsworthy" w:date="2013-02-27T11:57:00Z"/>
                    <w:b/>
                    <w:lang w:val="en-US"/>
                  </w:rPr>
                </w:rPrChange>
              </w:rPr>
              <w:pPrChange w:id="459" w:author="Ross Norsworthy" w:date="2013-02-27T11:59:00Z">
                <w:pPr>
                  <w:tabs>
                    <w:tab w:val="clear" w:pos="1134"/>
                    <w:tab w:val="clear" w:pos="1871"/>
                    <w:tab w:val="clear" w:pos="2268"/>
                  </w:tabs>
                  <w:overflowPunct/>
                  <w:autoSpaceDE/>
                  <w:autoSpaceDN/>
                  <w:adjustRightInd/>
                  <w:spacing w:before="0"/>
                  <w:jc w:val="center"/>
                  <w:textAlignment w:val="auto"/>
                </w:pPr>
              </w:pPrChange>
            </w:pPr>
            <w:ins w:id="460" w:author="Ross Norsworthy" w:date="2013-02-27T11:57:00Z">
              <w:r w:rsidRPr="004A0E21">
                <w:rPr>
                  <w:bCs/>
                  <w:sz w:val="22"/>
                  <w:szCs w:val="22"/>
                  <w:lang w:val="en-US"/>
                  <w:rPrChange w:id="461" w:author="Ross Norsworthy" w:date="2013-02-27T11:58:00Z">
                    <w:rPr>
                      <w:b/>
                      <w:bCs/>
                      <w:lang w:val="en-US"/>
                    </w:rPr>
                  </w:rPrChange>
                </w:rPr>
                <w:t>VDE Data Transfer Methods</w:t>
              </w:r>
            </w:ins>
          </w:p>
          <w:p w14:paraId="03EAD171" w14:textId="77777777" w:rsidR="000F28AA" w:rsidRPr="000F28AA" w:rsidRDefault="00703BB0">
            <w:pPr>
              <w:tabs>
                <w:tab w:val="clear" w:pos="1134"/>
                <w:tab w:val="clear" w:pos="1871"/>
                <w:tab w:val="clear" w:pos="2268"/>
              </w:tabs>
              <w:overflowPunct/>
              <w:autoSpaceDE/>
              <w:autoSpaceDN/>
              <w:adjustRightInd/>
              <w:spacing w:before="0"/>
              <w:textAlignment w:val="auto"/>
              <w:rPr>
                <w:ins w:id="462" w:author="Ross Norsworthy" w:date="2013-02-27T11:57:00Z"/>
                <w:sz w:val="22"/>
                <w:szCs w:val="22"/>
                <w:lang w:val="en-US"/>
                <w:rPrChange w:id="463" w:author="Ross Norsworthy" w:date="2013-02-27T11:58:00Z">
                  <w:rPr>
                    <w:ins w:id="464" w:author="Ross Norsworthy" w:date="2013-02-27T11:57:00Z"/>
                    <w:b/>
                    <w:lang w:val="en-US"/>
                  </w:rPr>
                </w:rPrChange>
              </w:rPr>
              <w:pPrChange w:id="465" w:author="Ross Norsworthy" w:date="2013-02-27T11:59:00Z">
                <w:pPr>
                  <w:tabs>
                    <w:tab w:val="clear" w:pos="1134"/>
                    <w:tab w:val="clear" w:pos="1871"/>
                    <w:tab w:val="clear" w:pos="2268"/>
                  </w:tabs>
                  <w:overflowPunct/>
                  <w:autoSpaceDE/>
                  <w:autoSpaceDN/>
                  <w:adjustRightInd/>
                  <w:spacing w:before="0"/>
                  <w:jc w:val="center"/>
                  <w:textAlignment w:val="auto"/>
                </w:pPr>
              </w:pPrChange>
            </w:pPr>
            <w:ins w:id="466" w:author="Ross Norsworthy" w:date="2013-02-27T11:57:00Z">
              <w:r w:rsidRPr="004A0E21">
                <w:rPr>
                  <w:bCs/>
                  <w:sz w:val="22"/>
                  <w:szCs w:val="22"/>
                  <w:lang w:val="en-US"/>
                  <w:rPrChange w:id="467" w:author="Ross Norsworthy" w:date="2013-02-27T11:58:00Z">
                    <w:rPr>
                      <w:b/>
                      <w:bCs/>
                      <w:lang w:val="en-US"/>
                    </w:rPr>
                  </w:rPrChange>
                </w:rPr>
                <w:t xml:space="preserve">For 25 kHz Channels </w:t>
              </w:r>
            </w:ins>
          </w:p>
        </w:tc>
      </w:tr>
      <w:tr w:rsidR="00703BB0" w:rsidRPr="00703BB0" w14:paraId="12E67E2B" w14:textId="77777777" w:rsidTr="00703BB0">
        <w:trPr>
          <w:trHeight w:val="247"/>
          <w:ins w:id="468" w:author="Ross Norsworthy" w:date="2013-02-27T11:57:00Z"/>
          <w:trPrChange w:id="469" w:author="Ross Norsworthy" w:date="2013-02-27T11:58:00Z">
            <w:trPr>
              <w:trHeight w:val="269"/>
            </w:trPr>
          </w:trPrChange>
        </w:trPr>
        <w:tc>
          <w:tcPr>
            <w:tcW w:w="1908"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470" w:author="Ross Norsworthy" w:date="2013-02-27T11:58:00Z">
              <w:tcPr>
                <w:tcW w:w="2640"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3B200E42" w14:textId="77777777" w:rsidR="000F28AA" w:rsidRPr="000F28AA" w:rsidRDefault="00703BB0">
            <w:pPr>
              <w:tabs>
                <w:tab w:val="clear" w:pos="1134"/>
                <w:tab w:val="clear" w:pos="1871"/>
                <w:tab w:val="clear" w:pos="2268"/>
              </w:tabs>
              <w:overflowPunct/>
              <w:autoSpaceDE/>
              <w:autoSpaceDN/>
              <w:adjustRightInd/>
              <w:spacing w:before="0"/>
              <w:textAlignment w:val="auto"/>
              <w:rPr>
                <w:ins w:id="471" w:author="Ross Norsworthy" w:date="2013-02-27T11:57:00Z"/>
                <w:sz w:val="22"/>
                <w:szCs w:val="22"/>
                <w:lang w:val="en-US"/>
                <w:rPrChange w:id="472" w:author="Ross Norsworthy" w:date="2013-02-27T11:58:00Z">
                  <w:rPr>
                    <w:ins w:id="473" w:author="Ross Norsworthy" w:date="2013-02-27T11:57:00Z"/>
                    <w:b/>
                    <w:lang w:val="en-US"/>
                  </w:rPr>
                </w:rPrChange>
              </w:rPr>
              <w:pPrChange w:id="474" w:author="Ross Norsworthy" w:date="2013-02-27T11:59:00Z">
                <w:pPr>
                  <w:tabs>
                    <w:tab w:val="clear" w:pos="1134"/>
                    <w:tab w:val="clear" w:pos="1871"/>
                    <w:tab w:val="clear" w:pos="2268"/>
                  </w:tabs>
                  <w:overflowPunct/>
                  <w:autoSpaceDE/>
                  <w:autoSpaceDN/>
                  <w:adjustRightInd/>
                  <w:spacing w:before="0"/>
                  <w:jc w:val="center"/>
                  <w:textAlignment w:val="auto"/>
                </w:pPr>
              </w:pPrChange>
            </w:pPr>
            <w:ins w:id="475" w:author="Ross Norsworthy" w:date="2013-02-27T11:57:00Z">
              <w:r w:rsidRPr="004A0E21">
                <w:rPr>
                  <w:bCs/>
                  <w:sz w:val="22"/>
                  <w:szCs w:val="22"/>
                  <w:lang w:val="en-US"/>
                  <w:rPrChange w:id="476" w:author="Ross Norsworthy" w:date="2013-02-27T11:58:00Z">
                    <w:rPr>
                      <w:b/>
                      <w:bCs/>
                      <w:lang w:val="en-US"/>
                    </w:rPr>
                  </w:rPrChange>
                </w:rPr>
                <w:t>ITU Standard and Digital Modulation</w:t>
              </w:r>
            </w:ins>
          </w:p>
        </w:tc>
        <w:tc>
          <w:tcPr>
            <w:tcW w:w="182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Change w:id="477" w:author="Ross Norsworthy" w:date="2013-02-27T11:58:00Z">
              <w:tcPr>
                <w:tcW w:w="2520"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tcPrChange>
          </w:tcPr>
          <w:p w14:paraId="57CFC01C" w14:textId="77777777" w:rsidR="00703BB0" w:rsidRPr="004A0E21" w:rsidRDefault="00703BB0">
            <w:pPr>
              <w:tabs>
                <w:tab w:val="clear" w:pos="1134"/>
                <w:tab w:val="clear" w:pos="1871"/>
                <w:tab w:val="clear" w:pos="2268"/>
              </w:tabs>
              <w:overflowPunct/>
              <w:autoSpaceDE/>
              <w:autoSpaceDN/>
              <w:adjustRightInd/>
              <w:spacing w:before="0"/>
              <w:textAlignment w:val="auto"/>
              <w:rPr>
                <w:ins w:id="478" w:author="Ross Norsworthy" w:date="2013-02-27T11:57:00Z"/>
                <w:sz w:val="22"/>
                <w:szCs w:val="22"/>
                <w:lang w:val="en-US"/>
                <w:rPrChange w:id="479" w:author="Ross Norsworthy" w:date="2013-02-27T11:58:00Z">
                  <w:rPr>
                    <w:ins w:id="480" w:author="Ross Norsworthy" w:date="2013-02-27T11:57:00Z"/>
                    <w:b/>
                    <w:lang w:val="en-US"/>
                  </w:rPr>
                </w:rPrChange>
              </w:rPr>
              <w:pPrChange w:id="481"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482" w:author="Ross Norsworthy" w:date="2013-02-27T11:57:00Z">
              <w:r w:rsidRPr="004A0E21">
                <w:rPr>
                  <w:sz w:val="22"/>
                  <w:szCs w:val="22"/>
                  <w:lang w:val="en-US"/>
                  <w:rPrChange w:id="483" w:author="Ross Norsworthy" w:date="2013-02-27T11:58:00Z">
                    <w:rPr>
                      <w:b/>
                      <w:lang w:val="en-US"/>
                    </w:rPr>
                  </w:rPrChange>
                </w:rPr>
                <w:t>ITU-R M.1371</w:t>
              </w:r>
            </w:ins>
          </w:p>
          <w:p w14:paraId="5809CC9C" w14:textId="77777777" w:rsidR="000F28AA" w:rsidRPr="000F28AA" w:rsidRDefault="00703BB0">
            <w:pPr>
              <w:tabs>
                <w:tab w:val="clear" w:pos="1134"/>
                <w:tab w:val="clear" w:pos="1871"/>
                <w:tab w:val="clear" w:pos="2268"/>
              </w:tabs>
              <w:overflowPunct/>
              <w:autoSpaceDE/>
              <w:autoSpaceDN/>
              <w:adjustRightInd/>
              <w:spacing w:before="0"/>
              <w:textAlignment w:val="auto"/>
              <w:rPr>
                <w:ins w:id="484" w:author="Ross Norsworthy" w:date="2013-02-27T11:57:00Z"/>
                <w:sz w:val="22"/>
                <w:szCs w:val="22"/>
                <w:lang w:val="en-US"/>
                <w:rPrChange w:id="485" w:author="Ross Norsworthy" w:date="2013-02-27T11:58:00Z">
                  <w:rPr>
                    <w:ins w:id="486" w:author="Ross Norsworthy" w:date="2013-02-27T11:57:00Z"/>
                    <w:b/>
                    <w:lang w:val="en-US"/>
                  </w:rPr>
                </w:rPrChange>
              </w:rPr>
              <w:pPrChange w:id="487" w:author="Ross Norsworthy" w:date="2013-02-27T11:59:00Z">
                <w:pPr>
                  <w:tabs>
                    <w:tab w:val="clear" w:pos="1134"/>
                    <w:tab w:val="clear" w:pos="1871"/>
                    <w:tab w:val="clear" w:pos="2268"/>
                  </w:tabs>
                  <w:overflowPunct/>
                  <w:autoSpaceDE/>
                  <w:autoSpaceDN/>
                  <w:adjustRightInd/>
                  <w:spacing w:before="0"/>
                  <w:jc w:val="center"/>
                  <w:textAlignment w:val="auto"/>
                </w:pPr>
              </w:pPrChange>
            </w:pPr>
            <w:ins w:id="488" w:author="Ross Norsworthy" w:date="2013-02-27T11:57:00Z">
              <w:r w:rsidRPr="004A0E21">
                <w:rPr>
                  <w:sz w:val="22"/>
                  <w:szCs w:val="22"/>
                  <w:lang w:val="en-US"/>
                  <w:rPrChange w:id="489" w:author="Ross Norsworthy" w:date="2013-02-27T11:58:00Z">
                    <w:rPr>
                      <w:b/>
                      <w:lang w:val="en-US"/>
                    </w:rPr>
                  </w:rPrChange>
                </w:rPr>
                <w:t>GMSK</w:t>
              </w:r>
            </w:ins>
          </w:p>
        </w:tc>
        <w:tc>
          <w:tcPr>
            <w:tcW w:w="1734" w:type="dxa"/>
            <w:tcBorders>
              <w:top w:val="single" w:sz="24" w:space="0" w:color="FFFFFF"/>
              <w:left w:val="single" w:sz="8" w:space="0" w:color="FFFFFF"/>
              <w:bottom w:val="single" w:sz="8" w:space="0" w:color="FFFFFF"/>
              <w:right w:val="single" w:sz="8" w:space="0" w:color="FFFFFF"/>
            </w:tcBorders>
            <w:shd w:val="clear" w:color="auto" w:fill="B9CDE5"/>
            <w:tcMar>
              <w:top w:w="15" w:type="dxa"/>
              <w:left w:w="108" w:type="dxa"/>
              <w:bottom w:w="0" w:type="dxa"/>
              <w:right w:w="108" w:type="dxa"/>
            </w:tcMar>
            <w:hideMark/>
            <w:tcPrChange w:id="490" w:author="Ross Norsworthy" w:date="2013-02-27T11:58:00Z">
              <w:tcPr>
                <w:tcW w:w="2400" w:type="dxa"/>
                <w:tcBorders>
                  <w:top w:val="single" w:sz="24" w:space="0" w:color="FFFFFF"/>
                  <w:left w:val="single" w:sz="8" w:space="0" w:color="FFFFFF"/>
                  <w:bottom w:val="single" w:sz="8" w:space="0" w:color="FFFFFF"/>
                  <w:right w:val="single" w:sz="8" w:space="0" w:color="FFFFFF"/>
                </w:tcBorders>
                <w:shd w:val="clear" w:color="auto" w:fill="B9CDE5"/>
                <w:tcMar>
                  <w:top w:w="15" w:type="dxa"/>
                  <w:left w:w="108" w:type="dxa"/>
                  <w:bottom w:w="0" w:type="dxa"/>
                  <w:right w:w="108" w:type="dxa"/>
                </w:tcMar>
                <w:hideMark/>
              </w:tcPr>
            </w:tcPrChange>
          </w:tcPr>
          <w:p w14:paraId="0AFB5FBB" w14:textId="77777777" w:rsidR="00703BB0" w:rsidRPr="00CC78DB" w:rsidRDefault="00703BB0">
            <w:pPr>
              <w:tabs>
                <w:tab w:val="clear" w:pos="1134"/>
                <w:tab w:val="clear" w:pos="1871"/>
                <w:tab w:val="clear" w:pos="2268"/>
              </w:tabs>
              <w:overflowPunct/>
              <w:autoSpaceDE/>
              <w:autoSpaceDN/>
              <w:adjustRightInd/>
              <w:spacing w:before="0"/>
              <w:textAlignment w:val="auto"/>
              <w:rPr>
                <w:ins w:id="491" w:author="Ross Norsworthy" w:date="2013-02-27T11:57:00Z"/>
                <w:sz w:val="22"/>
                <w:szCs w:val="22"/>
                <w:lang w:val="sv-SE"/>
                <w:rPrChange w:id="492" w:author="Zetterberg, Rolf" w:date="2013-03-01T16:04:00Z">
                  <w:rPr>
                    <w:ins w:id="493" w:author="Ross Norsworthy" w:date="2013-02-27T11:57:00Z"/>
                    <w:b/>
                    <w:lang w:val="en-US"/>
                  </w:rPr>
                </w:rPrChange>
              </w:rPr>
              <w:pPrChange w:id="494"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495" w:author="Ross Norsworthy" w:date="2013-02-27T11:57:00Z">
              <w:r w:rsidRPr="00CC78DB">
                <w:rPr>
                  <w:sz w:val="22"/>
                  <w:szCs w:val="22"/>
                  <w:lang w:val="sv-SE"/>
                  <w:rPrChange w:id="496" w:author="Zetterberg, Rolf" w:date="2013-03-01T16:04:00Z">
                    <w:rPr>
                      <w:b/>
                      <w:lang w:val="en-US"/>
                    </w:rPr>
                  </w:rPrChange>
                </w:rPr>
                <w:t>ITU-R M.</w:t>
              </w:r>
              <w:del w:id="497" w:author="Browning" w:date="2013-02-27T14:14:00Z">
                <w:r w:rsidRPr="00CC78DB" w:rsidDel="003E4258">
                  <w:rPr>
                    <w:sz w:val="22"/>
                    <w:szCs w:val="22"/>
                    <w:lang w:val="sv-SE"/>
                    <w:rPrChange w:id="498" w:author="Zetterberg, Rolf" w:date="2013-03-01T16:04:00Z">
                      <w:rPr>
                        <w:b/>
                        <w:lang w:val="en-US"/>
                      </w:rPr>
                    </w:rPrChange>
                  </w:rPr>
                  <w:delText>1842</w:delText>
                </w:r>
              </w:del>
            </w:ins>
            <w:ins w:id="499" w:author="Browning" w:date="2013-02-27T14:14:00Z">
              <w:r w:rsidR="003E4258" w:rsidRPr="00CC78DB">
                <w:rPr>
                  <w:sz w:val="22"/>
                  <w:szCs w:val="22"/>
                  <w:lang w:val="sv-SE"/>
                  <w:rPrChange w:id="500" w:author="Zetterberg, Rolf" w:date="2013-03-01T16:04:00Z">
                    <w:rPr>
                      <w:sz w:val="22"/>
                      <w:szCs w:val="22"/>
                      <w:lang w:val="en-US"/>
                    </w:rPr>
                  </w:rPrChange>
                </w:rPr>
                <w:t>1842</w:t>
              </w:r>
            </w:ins>
          </w:p>
          <w:p w14:paraId="6894415A" w14:textId="77777777" w:rsidR="00703BB0" w:rsidRPr="00CC78DB" w:rsidRDefault="00703BB0">
            <w:pPr>
              <w:tabs>
                <w:tab w:val="clear" w:pos="1134"/>
                <w:tab w:val="clear" w:pos="1871"/>
                <w:tab w:val="clear" w:pos="2268"/>
              </w:tabs>
              <w:overflowPunct/>
              <w:autoSpaceDE/>
              <w:autoSpaceDN/>
              <w:adjustRightInd/>
              <w:spacing w:before="0"/>
              <w:textAlignment w:val="auto"/>
              <w:rPr>
                <w:ins w:id="501" w:author="Ross Norsworthy" w:date="2013-02-27T11:57:00Z"/>
                <w:sz w:val="22"/>
                <w:szCs w:val="22"/>
                <w:lang w:val="sv-SE"/>
                <w:rPrChange w:id="502" w:author="Zetterberg, Rolf" w:date="2013-03-01T16:04:00Z">
                  <w:rPr>
                    <w:ins w:id="503" w:author="Ross Norsworthy" w:date="2013-02-27T11:57:00Z"/>
                    <w:b/>
                    <w:lang w:val="en-US"/>
                  </w:rPr>
                </w:rPrChange>
              </w:rPr>
              <w:pPrChange w:id="504" w:author="Ross Norsworthy" w:date="2013-02-27T11:59:00Z">
                <w:pPr>
                  <w:tabs>
                    <w:tab w:val="clear" w:pos="1134"/>
                    <w:tab w:val="clear" w:pos="1871"/>
                    <w:tab w:val="clear" w:pos="2268"/>
                  </w:tabs>
                  <w:overflowPunct/>
                  <w:autoSpaceDE/>
                  <w:autoSpaceDN/>
                  <w:adjustRightInd/>
                  <w:spacing w:before="0"/>
                  <w:jc w:val="center"/>
                  <w:textAlignment w:val="auto"/>
                </w:pPr>
              </w:pPrChange>
            </w:pPr>
            <w:ins w:id="505" w:author="Ross Norsworthy" w:date="2013-02-27T11:57:00Z">
              <w:r w:rsidRPr="00CC78DB">
                <w:rPr>
                  <w:sz w:val="22"/>
                  <w:szCs w:val="22"/>
                  <w:lang w:val="sv-SE"/>
                  <w:rPrChange w:id="506" w:author="Zetterberg, Rolf" w:date="2013-03-01T16:04:00Z">
                    <w:rPr>
                      <w:b/>
                      <w:lang w:val="en-US"/>
                    </w:rPr>
                  </w:rPrChange>
                </w:rPr>
                <w:t>Annex 1</w:t>
              </w:r>
            </w:ins>
          </w:p>
          <w:p w14:paraId="1A9C1149" w14:textId="77777777" w:rsidR="000F28AA" w:rsidRPr="00CC78DB" w:rsidRDefault="00703BB0">
            <w:pPr>
              <w:tabs>
                <w:tab w:val="clear" w:pos="1134"/>
                <w:tab w:val="clear" w:pos="1871"/>
                <w:tab w:val="clear" w:pos="2268"/>
              </w:tabs>
              <w:overflowPunct/>
              <w:autoSpaceDE/>
              <w:autoSpaceDN/>
              <w:adjustRightInd/>
              <w:spacing w:before="0"/>
              <w:textAlignment w:val="auto"/>
              <w:rPr>
                <w:ins w:id="507" w:author="Ross Norsworthy" w:date="2013-02-27T11:57:00Z"/>
                <w:sz w:val="22"/>
                <w:szCs w:val="22"/>
                <w:lang w:val="sv-SE"/>
                <w:rPrChange w:id="508" w:author="Zetterberg, Rolf" w:date="2013-03-01T16:04:00Z">
                  <w:rPr>
                    <w:ins w:id="509" w:author="Ross Norsworthy" w:date="2013-02-27T11:57:00Z"/>
                    <w:b/>
                    <w:lang w:val="en-US"/>
                  </w:rPr>
                </w:rPrChange>
              </w:rPr>
              <w:pPrChange w:id="510" w:author="Ross Norsworthy" w:date="2013-02-27T11:59:00Z">
                <w:pPr>
                  <w:tabs>
                    <w:tab w:val="clear" w:pos="1134"/>
                    <w:tab w:val="clear" w:pos="1871"/>
                    <w:tab w:val="clear" w:pos="2268"/>
                  </w:tabs>
                  <w:overflowPunct/>
                  <w:autoSpaceDE/>
                  <w:autoSpaceDN/>
                  <w:adjustRightInd/>
                  <w:spacing w:before="0"/>
                  <w:jc w:val="center"/>
                  <w:textAlignment w:val="auto"/>
                </w:pPr>
              </w:pPrChange>
            </w:pPr>
            <w:ins w:id="511" w:author="Ross Norsworthy" w:date="2013-02-27T11:57:00Z">
              <w:r w:rsidRPr="004A0E21">
                <w:rPr>
                  <w:sz w:val="22"/>
                  <w:szCs w:val="22"/>
                  <w:lang w:val="en-US"/>
                  <w:rPrChange w:id="512" w:author="Ross Norsworthy" w:date="2013-02-27T11:58:00Z">
                    <w:rPr>
                      <w:b/>
                      <w:lang w:val="en-US"/>
                    </w:rPr>
                  </w:rPrChange>
                </w:rPr>
                <w:t>π</w:t>
              </w:r>
              <w:r w:rsidRPr="00CC78DB">
                <w:rPr>
                  <w:sz w:val="22"/>
                  <w:szCs w:val="22"/>
                  <w:lang w:val="sv-SE"/>
                  <w:rPrChange w:id="513" w:author="Zetterberg, Rolf" w:date="2013-03-01T16:04:00Z">
                    <w:rPr>
                      <w:b/>
                      <w:lang w:val="en-US"/>
                    </w:rPr>
                  </w:rPrChange>
                </w:rPr>
                <w:t>/4 DQPSK</w:t>
              </w:r>
            </w:ins>
          </w:p>
        </w:tc>
        <w:tc>
          <w:tcPr>
            <w:tcW w:w="1908" w:type="dxa"/>
            <w:tcBorders>
              <w:top w:val="single" w:sz="24"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Change w:id="514" w:author="Ross Norsworthy" w:date="2013-02-27T11:58:00Z">
              <w:tcPr>
                <w:tcW w:w="2640" w:type="dxa"/>
                <w:tcBorders>
                  <w:top w:val="single" w:sz="24"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
            </w:tcPrChange>
          </w:tcPr>
          <w:p w14:paraId="704FCD19" w14:textId="77777777" w:rsidR="00703BB0" w:rsidRPr="00CC78DB" w:rsidRDefault="00703BB0">
            <w:pPr>
              <w:tabs>
                <w:tab w:val="clear" w:pos="1134"/>
                <w:tab w:val="clear" w:pos="1871"/>
                <w:tab w:val="clear" w:pos="2268"/>
              </w:tabs>
              <w:overflowPunct/>
              <w:autoSpaceDE/>
              <w:autoSpaceDN/>
              <w:adjustRightInd/>
              <w:spacing w:before="0"/>
              <w:textAlignment w:val="auto"/>
              <w:rPr>
                <w:ins w:id="515" w:author="Ross Norsworthy" w:date="2013-02-27T11:57:00Z"/>
                <w:sz w:val="22"/>
                <w:szCs w:val="22"/>
                <w:lang w:val="sv-SE"/>
                <w:rPrChange w:id="516" w:author="Zetterberg, Rolf" w:date="2013-03-01T16:04:00Z">
                  <w:rPr>
                    <w:ins w:id="517" w:author="Ross Norsworthy" w:date="2013-02-27T11:57:00Z"/>
                    <w:b/>
                    <w:lang w:val="en-US"/>
                  </w:rPr>
                </w:rPrChange>
              </w:rPr>
              <w:pPrChange w:id="518"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519" w:author="Ross Norsworthy" w:date="2013-02-27T11:57:00Z">
              <w:r w:rsidRPr="00CC78DB">
                <w:rPr>
                  <w:sz w:val="22"/>
                  <w:szCs w:val="22"/>
                  <w:lang w:val="sv-SE"/>
                  <w:rPrChange w:id="520" w:author="Zetterberg, Rolf" w:date="2013-03-01T16:04:00Z">
                    <w:rPr>
                      <w:b/>
                      <w:lang w:val="en-US"/>
                    </w:rPr>
                  </w:rPrChange>
                </w:rPr>
                <w:t>ITU-R M.</w:t>
              </w:r>
              <w:del w:id="521" w:author="Browning" w:date="2013-02-27T14:14:00Z">
                <w:r w:rsidRPr="00CC78DB" w:rsidDel="003E4258">
                  <w:rPr>
                    <w:sz w:val="22"/>
                    <w:szCs w:val="22"/>
                    <w:lang w:val="sv-SE"/>
                    <w:rPrChange w:id="522" w:author="Zetterberg, Rolf" w:date="2013-03-01T16:04:00Z">
                      <w:rPr>
                        <w:b/>
                        <w:lang w:val="en-US"/>
                      </w:rPr>
                    </w:rPrChange>
                  </w:rPr>
                  <w:delText>1842</w:delText>
                </w:r>
              </w:del>
            </w:ins>
            <w:ins w:id="523" w:author="Browning" w:date="2013-02-27T14:14:00Z">
              <w:r w:rsidR="003E4258" w:rsidRPr="00CC78DB">
                <w:rPr>
                  <w:sz w:val="22"/>
                  <w:szCs w:val="22"/>
                  <w:lang w:val="sv-SE"/>
                  <w:rPrChange w:id="524" w:author="Zetterberg, Rolf" w:date="2013-03-01T16:04:00Z">
                    <w:rPr>
                      <w:sz w:val="22"/>
                      <w:szCs w:val="22"/>
                      <w:lang w:val="en-US"/>
                    </w:rPr>
                  </w:rPrChange>
                </w:rPr>
                <w:t>1842</w:t>
              </w:r>
            </w:ins>
          </w:p>
          <w:p w14:paraId="407C1F09" w14:textId="77777777" w:rsidR="00703BB0" w:rsidRPr="00CC78DB" w:rsidRDefault="00703BB0">
            <w:pPr>
              <w:tabs>
                <w:tab w:val="clear" w:pos="1134"/>
                <w:tab w:val="clear" w:pos="1871"/>
                <w:tab w:val="clear" w:pos="2268"/>
              </w:tabs>
              <w:overflowPunct/>
              <w:autoSpaceDE/>
              <w:autoSpaceDN/>
              <w:adjustRightInd/>
              <w:spacing w:before="0"/>
              <w:textAlignment w:val="auto"/>
              <w:rPr>
                <w:ins w:id="525" w:author="Ross Norsworthy" w:date="2013-02-27T11:57:00Z"/>
                <w:sz w:val="22"/>
                <w:szCs w:val="22"/>
                <w:lang w:val="sv-SE"/>
                <w:rPrChange w:id="526" w:author="Zetterberg, Rolf" w:date="2013-03-01T16:04:00Z">
                  <w:rPr>
                    <w:ins w:id="527" w:author="Ross Norsworthy" w:date="2013-02-27T11:57:00Z"/>
                    <w:b/>
                    <w:lang w:val="en-US"/>
                  </w:rPr>
                </w:rPrChange>
              </w:rPr>
              <w:pPrChange w:id="528" w:author="Ross Norsworthy" w:date="2013-02-27T11:59:00Z">
                <w:pPr>
                  <w:tabs>
                    <w:tab w:val="clear" w:pos="1134"/>
                    <w:tab w:val="clear" w:pos="1871"/>
                    <w:tab w:val="clear" w:pos="2268"/>
                  </w:tabs>
                  <w:overflowPunct/>
                  <w:autoSpaceDE/>
                  <w:autoSpaceDN/>
                  <w:adjustRightInd/>
                  <w:spacing w:before="0"/>
                  <w:jc w:val="center"/>
                  <w:textAlignment w:val="auto"/>
                </w:pPr>
              </w:pPrChange>
            </w:pPr>
            <w:ins w:id="529" w:author="Ross Norsworthy" w:date="2013-02-27T11:57:00Z">
              <w:r w:rsidRPr="00CC78DB">
                <w:rPr>
                  <w:sz w:val="22"/>
                  <w:szCs w:val="22"/>
                  <w:lang w:val="sv-SE"/>
                  <w:rPrChange w:id="530" w:author="Zetterberg, Rolf" w:date="2013-03-01T16:04:00Z">
                    <w:rPr>
                      <w:b/>
                      <w:lang w:val="en-US"/>
                    </w:rPr>
                  </w:rPrChange>
                </w:rPr>
                <w:t>Annex 1</w:t>
              </w:r>
            </w:ins>
          </w:p>
          <w:p w14:paraId="74BF65EC" w14:textId="77777777" w:rsidR="000F28AA" w:rsidRPr="00CC78DB" w:rsidRDefault="00703BB0">
            <w:pPr>
              <w:tabs>
                <w:tab w:val="clear" w:pos="1134"/>
                <w:tab w:val="clear" w:pos="1871"/>
                <w:tab w:val="clear" w:pos="2268"/>
              </w:tabs>
              <w:overflowPunct/>
              <w:autoSpaceDE/>
              <w:autoSpaceDN/>
              <w:adjustRightInd/>
              <w:spacing w:before="0"/>
              <w:textAlignment w:val="auto"/>
              <w:rPr>
                <w:ins w:id="531" w:author="Ross Norsworthy" w:date="2013-02-27T11:57:00Z"/>
                <w:sz w:val="22"/>
                <w:szCs w:val="22"/>
                <w:lang w:val="sv-SE"/>
                <w:rPrChange w:id="532" w:author="Zetterberg, Rolf" w:date="2013-03-01T16:04:00Z">
                  <w:rPr>
                    <w:ins w:id="533" w:author="Ross Norsworthy" w:date="2013-02-27T11:57:00Z"/>
                    <w:b/>
                    <w:lang w:val="en-US"/>
                  </w:rPr>
                </w:rPrChange>
              </w:rPr>
              <w:pPrChange w:id="534" w:author="Ross Norsworthy" w:date="2013-02-27T11:59:00Z">
                <w:pPr>
                  <w:tabs>
                    <w:tab w:val="clear" w:pos="1134"/>
                    <w:tab w:val="clear" w:pos="1871"/>
                    <w:tab w:val="clear" w:pos="2268"/>
                  </w:tabs>
                  <w:overflowPunct/>
                  <w:autoSpaceDE/>
                  <w:autoSpaceDN/>
                  <w:adjustRightInd/>
                  <w:spacing w:before="0"/>
                  <w:jc w:val="center"/>
                  <w:textAlignment w:val="auto"/>
                </w:pPr>
              </w:pPrChange>
            </w:pPr>
            <w:ins w:id="535" w:author="Ross Norsworthy" w:date="2013-02-27T11:57:00Z">
              <w:r w:rsidRPr="004A0E21">
                <w:rPr>
                  <w:sz w:val="22"/>
                  <w:szCs w:val="22"/>
                  <w:lang w:val="en-US"/>
                  <w:rPrChange w:id="536" w:author="Ross Norsworthy" w:date="2013-02-27T11:58:00Z">
                    <w:rPr>
                      <w:b/>
                      <w:lang w:val="en-US"/>
                    </w:rPr>
                  </w:rPrChange>
                </w:rPr>
                <w:t>π</w:t>
              </w:r>
              <w:r w:rsidRPr="00CC78DB">
                <w:rPr>
                  <w:sz w:val="22"/>
                  <w:szCs w:val="22"/>
                  <w:lang w:val="sv-SE"/>
                  <w:rPrChange w:id="537" w:author="Zetterberg, Rolf" w:date="2013-03-01T16:04:00Z">
                    <w:rPr>
                      <w:b/>
                      <w:lang w:val="en-US"/>
                    </w:rPr>
                  </w:rPrChange>
                </w:rPr>
                <w:t>/8 D8PSK</w:t>
              </w:r>
            </w:ins>
          </w:p>
        </w:tc>
        <w:tc>
          <w:tcPr>
            <w:tcW w:w="1821" w:type="dxa"/>
            <w:tcBorders>
              <w:top w:val="single" w:sz="24"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Change w:id="538" w:author="Ross Norsworthy" w:date="2013-02-27T11:58:00Z">
              <w:tcPr>
                <w:tcW w:w="2520" w:type="dxa"/>
                <w:tcBorders>
                  <w:top w:val="single" w:sz="24"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
            </w:tcPrChange>
          </w:tcPr>
          <w:p w14:paraId="6DB5FDC7" w14:textId="77777777" w:rsidR="00703BB0" w:rsidRPr="004A0E21" w:rsidRDefault="00703BB0">
            <w:pPr>
              <w:tabs>
                <w:tab w:val="clear" w:pos="1134"/>
                <w:tab w:val="clear" w:pos="1871"/>
                <w:tab w:val="clear" w:pos="2268"/>
              </w:tabs>
              <w:overflowPunct/>
              <w:autoSpaceDE/>
              <w:autoSpaceDN/>
              <w:adjustRightInd/>
              <w:spacing w:before="0"/>
              <w:textAlignment w:val="auto"/>
              <w:rPr>
                <w:ins w:id="539" w:author="Ross Norsworthy" w:date="2013-02-27T11:57:00Z"/>
                <w:sz w:val="22"/>
                <w:szCs w:val="22"/>
                <w:lang w:val="en-US"/>
                <w:rPrChange w:id="540" w:author="Ross Norsworthy" w:date="2013-02-27T11:58:00Z">
                  <w:rPr>
                    <w:ins w:id="541" w:author="Ross Norsworthy" w:date="2013-02-27T11:57:00Z"/>
                    <w:b/>
                    <w:lang w:val="en-US"/>
                  </w:rPr>
                </w:rPrChange>
              </w:rPr>
              <w:pPrChange w:id="542" w:author="Ross Norsworthy" w:date="2013-02-27T11:59:00Z">
                <w:pPr>
                  <w:tabs>
                    <w:tab w:val="clear" w:pos="1134"/>
                    <w:tab w:val="clear" w:pos="1871"/>
                    <w:tab w:val="clear" w:pos="2268"/>
                  </w:tabs>
                  <w:overflowPunct/>
                  <w:autoSpaceDE/>
                  <w:autoSpaceDN/>
                  <w:adjustRightInd/>
                  <w:spacing w:before="0"/>
                  <w:jc w:val="center"/>
                  <w:textAlignment w:val="auto"/>
                </w:pPr>
              </w:pPrChange>
            </w:pPr>
            <w:ins w:id="543" w:author="Ross Norsworthy" w:date="2013-02-27T11:57:00Z">
              <w:r w:rsidRPr="004A0E21">
                <w:rPr>
                  <w:sz w:val="22"/>
                  <w:szCs w:val="22"/>
                  <w:lang w:val="en-US"/>
                  <w:rPrChange w:id="544" w:author="Ross Norsworthy" w:date="2013-02-27T11:58:00Z">
                    <w:rPr>
                      <w:b/>
                      <w:lang w:val="en-US"/>
                    </w:rPr>
                  </w:rPrChange>
                </w:rPr>
                <w:t>En 300392-2 v3.2.1 Section 5.11*</w:t>
              </w:r>
            </w:ins>
          </w:p>
          <w:p w14:paraId="79D59C9F" w14:textId="77777777" w:rsidR="000F28AA" w:rsidRPr="000F28AA" w:rsidRDefault="00703BB0">
            <w:pPr>
              <w:tabs>
                <w:tab w:val="clear" w:pos="1134"/>
                <w:tab w:val="clear" w:pos="1871"/>
                <w:tab w:val="clear" w:pos="2268"/>
              </w:tabs>
              <w:overflowPunct/>
              <w:autoSpaceDE/>
              <w:autoSpaceDN/>
              <w:adjustRightInd/>
              <w:spacing w:before="0"/>
              <w:textAlignment w:val="auto"/>
              <w:rPr>
                <w:ins w:id="545" w:author="Ross Norsworthy" w:date="2013-02-27T11:57:00Z"/>
                <w:sz w:val="22"/>
                <w:szCs w:val="22"/>
                <w:lang w:val="en-US"/>
                <w:rPrChange w:id="546" w:author="Ross Norsworthy" w:date="2013-02-27T11:58:00Z">
                  <w:rPr>
                    <w:ins w:id="547" w:author="Ross Norsworthy" w:date="2013-02-27T11:57:00Z"/>
                    <w:b/>
                    <w:lang w:val="en-US"/>
                  </w:rPr>
                </w:rPrChange>
              </w:rPr>
              <w:pPrChange w:id="548" w:author="Ross Norsworthy" w:date="2013-02-27T11:59:00Z">
                <w:pPr>
                  <w:tabs>
                    <w:tab w:val="clear" w:pos="1134"/>
                    <w:tab w:val="clear" w:pos="1871"/>
                    <w:tab w:val="clear" w:pos="2268"/>
                  </w:tabs>
                  <w:overflowPunct/>
                  <w:autoSpaceDE/>
                  <w:autoSpaceDN/>
                  <w:adjustRightInd/>
                  <w:spacing w:before="0"/>
                  <w:jc w:val="center"/>
                  <w:textAlignment w:val="auto"/>
                </w:pPr>
              </w:pPrChange>
            </w:pPr>
            <w:ins w:id="549" w:author="Ross Norsworthy" w:date="2013-02-27T11:57:00Z">
              <w:r w:rsidRPr="004A0E21">
                <w:rPr>
                  <w:sz w:val="22"/>
                  <w:szCs w:val="22"/>
                  <w:lang w:val="en-US"/>
                  <w:rPrChange w:id="550" w:author="Ross Norsworthy" w:date="2013-02-27T11:58:00Z">
                    <w:rPr>
                      <w:b/>
                      <w:lang w:val="en-US"/>
                    </w:rPr>
                  </w:rPrChange>
                </w:rPr>
                <w:t>8-OFDM + 16-QAM</w:t>
              </w:r>
            </w:ins>
          </w:p>
        </w:tc>
      </w:tr>
      <w:tr w:rsidR="00703BB0" w:rsidRPr="00703BB0" w14:paraId="5A157691" w14:textId="77777777" w:rsidTr="00703BB0">
        <w:trPr>
          <w:trHeight w:val="247"/>
          <w:ins w:id="551" w:author="Ross Norsworthy" w:date="2013-02-27T11:57:00Z"/>
          <w:trPrChange w:id="552" w:author="Ross Norsworthy" w:date="2013-02-27T11:58:00Z">
            <w:trPr>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553"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2F82FB95" w14:textId="77777777" w:rsidR="000F28AA" w:rsidRPr="000F28AA" w:rsidRDefault="00703BB0">
            <w:pPr>
              <w:tabs>
                <w:tab w:val="clear" w:pos="1134"/>
                <w:tab w:val="clear" w:pos="1871"/>
                <w:tab w:val="clear" w:pos="2268"/>
              </w:tabs>
              <w:overflowPunct/>
              <w:autoSpaceDE/>
              <w:autoSpaceDN/>
              <w:adjustRightInd/>
              <w:spacing w:before="0"/>
              <w:textAlignment w:val="auto"/>
              <w:rPr>
                <w:ins w:id="554" w:author="Ross Norsworthy" w:date="2013-02-27T11:57:00Z"/>
                <w:sz w:val="22"/>
                <w:szCs w:val="22"/>
                <w:lang w:val="en-US"/>
                <w:rPrChange w:id="555" w:author="Ross Norsworthy" w:date="2013-02-27T11:58:00Z">
                  <w:rPr>
                    <w:ins w:id="556" w:author="Ross Norsworthy" w:date="2013-02-27T11:57:00Z"/>
                    <w:b/>
                    <w:lang w:val="en-US"/>
                  </w:rPr>
                </w:rPrChange>
              </w:rPr>
              <w:pPrChange w:id="557" w:author="Ross Norsworthy" w:date="2013-02-27T11:59:00Z">
                <w:pPr>
                  <w:tabs>
                    <w:tab w:val="clear" w:pos="1134"/>
                    <w:tab w:val="clear" w:pos="1871"/>
                    <w:tab w:val="clear" w:pos="2268"/>
                  </w:tabs>
                  <w:overflowPunct/>
                  <w:autoSpaceDE/>
                  <w:autoSpaceDN/>
                  <w:adjustRightInd/>
                  <w:spacing w:before="0"/>
                  <w:jc w:val="center"/>
                  <w:textAlignment w:val="auto"/>
                </w:pPr>
              </w:pPrChange>
            </w:pPr>
            <w:ins w:id="558" w:author="Ross Norsworthy" w:date="2013-02-27T11:57:00Z">
              <w:r w:rsidRPr="004A0E21">
                <w:rPr>
                  <w:bCs/>
                  <w:sz w:val="22"/>
                  <w:szCs w:val="22"/>
                  <w:lang w:val="en-US"/>
                  <w:rPrChange w:id="559" w:author="Ross Norsworthy" w:date="2013-02-27T11:58:00Z">
                    <w:rPr>
                      <w:b/>
                      <w:bCs/>
                      <w:lang w:val="en-US"/>
                    </w:rPr>
                  </w:rPrChange>
                </w:rPr>
                <w:t>Data Rate</w:t>
              </w:r>
            </w:ins>
          </w:p>
        </w:tc>
        <w:tc>
          <w:tcPr>
            <w:tcW w:w="1821" w:type="dxa"/>
            <w:tcBorders>
              <w:top w:val="single" w:sz="8" w:space="0" w:color="FFFFFF"/>
              <w:left w:val="single" w:sz="8" w:space="0" w:color="FFFFFF"/>
              <w:bottom w:val="single" w:sz="8" w:space="0" w:color="FFFFFF"/>
              <w:right w:val="single" w:sz="8" w:space="0" w:color="FFFFFF"/>
            </w:tcBorders>
            <w:shd w:val="clear" w:color="auto" w:fill="EEECE1"/>
            <w:tcMar>
              <w:top w:w="15" w:type="dxa"/>
              <w:left w:w="108" w:type="dxa"/>
              <w:bottom w:w="0" w:type="dxa"/>
              <w:right w:w="108" w:type="dxa"/>
            </w:tcMar>
            <w:hideMark/>
            <w:tcPrChange w:id="560"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EEECE1"/>
                <w:tcMar>
                  <w:top w:w="15" w:type="dxa"/>
                  <w:left w:w="108" w:type="dxa"/>
                  <w:bottom w:w="0" w:type="dxa"/>
                  <w:right w:w="108" w:type="dxa"/>
                </w:tcMar>
                <w:hideMark/>
              </w:tcPr>
            </w:tcPrChange>
          </w:tcPr>
          <w:p w14:paraId="4EFA534D" w14:textId="77777777" w:rsidR="000F28AA" w:rsidRPr="000F28AA" w:rsidRDefault="00703BB0">
            <w:pPr>
              <w:tabs>
                <w:tab w:val="clear" w:pos="1134"/>
                <w:tab w:val="clear" w:pos="1871"/>
                <w:tab w:val="clear" w:pos="2268"/>
              </w:tabs>
              <w:overflowPunct/>
              <w:autoSpaceDE/>
              <w:autoSpaceDN/>
              <w:adjustRightInd/>
              <w:spacing w:before="0"/>
              <w:textAlignment w:val="auto"/>
              <w:rPr>
                <w:ins w:id="561" w:author="Ross Norsworthy" w:date="2013-02-27T11:57:00Z"/>
                <w:sz w:val="22"/>
                <w:szCs w:val="22"/>
                <w:lang w:val="en-US"/>
                <w:rPrChange w:id="562" w:author="Ross Norsworthy" w:date="2013-02-27T11:58:00Z">
                  <w:rPr>
                    <w:ins w:id="563" w:author="Ross Norsworthy" w:date="2013-02-27T11:57:00Z"/>
                    <w:b/>
                    <w:lang w:val="en-US"/>
                  </w:rPr>
                </w:rPrChange>
              </w:rPr>
              <w:pPrChange w:id="564"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565" w:author="Ross Norsworthy" w:date="2013-02-27T11:57:00Z">
              <w:r w:rsidRPr="004A0E21">
                <w:rPr>
                  <w:sz w:val="22"/>
                  <w:szCs w:val="22"/>
                  <w:lang w:val="en-US"/>
                  <w:rPrChange w:id="566" w:author="Ross Norsworthy" w:date="2013-02-27T11:58:00Z">
                    <w:rPr>
                      <w:b/>
                      <w:lang w:val="en-US"/>
                    </w:rPr>
                  </w:rPrChange>
                </w:rPr>
                <w:t>9.6</w:t>
              </w:r>
            </w:ins>
            <w:ins w:id="567" w:author="Browning" w:date="2013-02-27T14:55:00Z">
              <w:r w:rsidR="00BC18DF">
                <w:rPr>
                  <w:sz w:val="22"/>
                  <w:szCs w:val="22"/>
                  <w:lang w:val="en-US"/>
                </w:rPr>
                <w:t xml:space="preserve"> k</w:t>
              </w:r>
            </w:ins>
            <w:ins w:id="568" w:author="Ross Norsworthy" w:date="2013-02-27T11:57:00Z">
              <w:del w:id="569" w:author="Browning" w:date="2013-02-27T14:55:00Z">
                <w:r w:rsidRPr="004A0E21" w:rsidDel="00BC18DF">
                  <w:rPr>
                    <w:sz w:val="22"/>
                    <w:szCs w:val="22"/>
                    <w:lang w:val="en-US"/>
                    <w:rPrChange w:id="570" w:author="Ross Norsworthy" w:date="2013-02-27T11:58:00Z">
                      <w:rPr>
                        <w:b/>
                        <w:lang w:val="en-US"/>
                      </w:rPr>
                    </w:rPrChange>
                  </w:rPr>
                  <w:delText>K</w:delText>
                </w:r>
              </w:del>
              <w:r w:rsidRPr="004A0E21">
                <w:rPr>
                  <w:sz w:val="22"/>
                  <w:szCs w:val="22"/>
                  <w:lang w:val="en-US"/>
                  <w:rPrChange w:id="571" w:author="Ross Norsworthy" w:date="2013-02-27T11:58:00Z">
                    <w:rPr>
                      <w:b/>
                      <w:lang w:val="en-US"/>
                    </w:rPr>
                  </w:rPrChange>
                </w:rPr>
                <w:t>bps  (1X)</w:t>
              </w:r>
            </w:ins>
          </w:p>
        </w:tc>
        <w:tc>
          <w:tcPr>
            <w:tcW w:w="1734" w:type="dxa"/>
            <w:tcBorders>
              <w:top w:val="single" w:sz="8" w:space="0" w:color="FFFFFF"/>
              <w:left w:val="single" w:sz="8" w:space="0" w:color="FFFFFF"/>
              <w:bottom w:val="single" w:sz="8" w:space="0" w:color="FFFFFF"/>
              <w:right w:val="single" w:sz="8" w:space="0" w:color="FFFFFF"/>
            </w:tcBorders>
            <w:shd w:val="clear" w:color="auto" w:fill="DDD9C3"/>
            <w:tcMar>
              <w:top w:w="15" w:type="dxa"/>
              <w:left w:w="108" w:type="dxa"/>
              <w:bottom w:w="0" w:type="dxa"/>
              <w:right w:w="108" w:type="dxa"/>
            </w:tcMar>
            <w:hideMark/>
            <w:tcPrChange w:id="572" w:author="Ross Norsworthy" w:date="2013-02-27T11:58:00Z">
              <w:tcPr>
                <w:tcW w:w="2400" w:type="dxa"/>
                <w:tcBorders>
                  <w:top w:val="single" w:sz="8" w:space="0" w:color="FFFFFF"/>
                  <w:left w:val="single" w:sz="8" w:space="0" w:color="FFFFFF"/>
                  <w:bottom w:val="single" w:sz="8" w:space="0" w:color="FFFFFF"/>
                  <w:right w:val="single" w:sz="8" w:space="0" w:color="FFFFFF"/>
                </w:tcBorders>
                <w:shd w:val="clear" w:color="auto" w:fill="DDD9C3"/>
                <w:tcMar>
                  <w:top w:w="15" w:type="dxa"/>
                  <w:left w:w="108" w:type="dxa"/>
                  <w:bottom w:w="0" w:type="dxa"/>
                  <w:right w:w="108" w:type="dxa"/>
                </w:tcMar>
                <w:hideMark/>
              </w:tcPr>
            </w:tcPrChange>
          </w:tcPr>
          <w:p w14:paraId="745A9872" w14:textId="77777777" w:rsidR="000F28AA" w:rsidRPr="000F28AA" w:rsidRDefault="00703BB0">
            <w:pPr>
              <w:tabs>
                <w:tab w:val="clear" w:pos="1134"/>
                <w:tab w:val="clear" w:pos="1871"/>
                <w:tab w:val="clear" w:pos="2268"/>
              </w:tabs>
              <w:overflowPunct/>
              <w:autoSpaceDE/>
              <w:autoSpaceDN/>
              <w:adjustRightInd/>
              <w:spacing w:before="0"/>
              <w:textAlignment w:val="auto"/>
              <w:rPr>
                <w:ins w:id="573" w:author="Ross Norsworthy" w:date="2013-02-27T11:57:00Z"/>
                <w:sz w:val="22"/>
                <w:szCs w:val="22"/>
                <w:lang w:val="en-US"/>
                <w:rPrChange w:id="574" w:author="Ross Norsworthy" w:date="2013-02-27T11:58:00Z">
                  <w:rPr>
                    <w:ins w:id="575" w:author="Ross Norsworthy" w:date="2013-02-27T11:57:00Z"/>
                    <w:b/>
                    <w:lang w:val="en-US"/>
                  </w:rPr>
                </w:rPrChange>
              </w:rPr>
              <w:pPrChange w:id="576" w:author="Browning" w:date="2013-02-27T14:55: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577" w:author="Ross Norsworthy" w:date="2013-02-27T11:57:00Z">
              <w:r w:rsidRPr="004A0E21">
                <w:rPr>
                  <w:sz w:val="22"/>
                  <w:szCs w:val="22"/>
                  <w:lang w:val="en-US"/>
                  <w:rPrChange w:id="578" w:author="Ross Norsworthy" w:date="2013-02-27T11:58:00Z">
                    <w:rPr>
                      <w:b/>
                      <w:lang w:val="en-US"/>
                    </w:rPr>
                  </w:rPrChange>
                </w:rPr>
                <w:t>28.8</w:t>
              </w:r>
            </w:ins>
            <w:ins w:id="579" w:author="Browning" w:date="2013-02-27T14:55:00Z">
              <w:r w:rsidR="00BC18DF">
                <w:rPr>
                  <w:sz w:val="22"/>
                  <w:szCs w:val="22"/>
                  <w:lang w:val="en-US"/>
                </w:rPr>
                <w:t xml:space="preserve"> </w:t>
              </w:r>
            </w:ins>
            <w:ins w:id="580" w:author="Ross Norsworthy" w:date="2013-02-27T11:57:00Z">
              <w:del w:id="581" w:author="Browning" w:date="2013-02-27T14:55:00Z">
                <w:r w:rsidRPr="004A0E21" w:rsidDel="00BC18DF">
                  <w:rPr>
                    <w:sz w:val="22"/>
                    <w:szCs w:val="22"/>
                    <w:lang w:val="en-US"/>
                    <w:rPrChange w:id="582" w:author="Ross Norsworthy" w:date="2013-02-27T11:58:00Z">
                      <w:rPr>
                        <w:b/>
                        <w:lang w:val="en-US"/>
                      </w:rPr>
                    </w:rPrChange>
                  </w:rPr>
                  <w:delText>K</w:delText>
                </w:r>
              </w:del>
            </w:ins>
            <w:ins w:id="583" w:author="Browning" w:date="2013-02-27T14:55:00Z">
              <w:r w:rsidR="00BC18DF">
                <w:rPr>
                  <w:sz w:val="22"/>
                  <w:szCs w:val="22"/>
                  <w:lang w:val="en-US"/>
                </w:rPr>
                <w:t>k</w:t>
              </w:r>
            </w:ins>
            <w:ins w:id="584" w:author="Ross Norsworthy" w:date="2013-02-27T11:57:00Z">
              <w:r w:rsidRPr="004A0E21">
                <w:rPr>
                  <w:sz w:val="22"/>
                  <w:szCs w:val="22"/>
                  <w:lang w:val="en-US"/>
                  <w:rPrChange w:id="585" w:author="Ross Norsworthy" w:date="2013-02-27T11:58:00Z">
                    <w:rPr>
                      <w:b/>
                      <w:lang w:val="en-US"/>
                    </w:rPr>
                  </w:rPrChange>
                </w:rPr>
                <w:t>bps  (3X)</w:t>
              </w:r>
            </w:ins>
          </w:p>
        </w:tc>
        <w:tc>
          <w:tcPr>
            <w:tcW w:w="1908"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Change w:id="586"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
            </w:tcPrChange>
          </w:tcPr>
          <w:p w14:paraId="529747B2" w14:textId="77777777" w:rsidR="000F28AA" w:rsidRPr="000F28AA" w:rsidRDefault="00703BB0">
            <w:pPr>
              <w:tabs>
                <w:tab w:val="clear" w:pos="1134"/>
                <w:tab w:val="clear" w:pos="1871"/>
                <w:tab w:val="clear" w:pos="2268"/>
              </w:tabs>
              <w:overflowPunct/>
              <w:autoSpaceDE/>
              <w:autoSpaceDN/>
              <w:adjustRightInd/>
              <w:spacing w:before="0"/>
              <w:textAlignment w:val="auto"/>
              <w:rPr>
                <w:ins w:id="587" w:author="Ross Norsworthy" w:date="2013-02-27T11:57:00Z"/>
                <w:sz w:val="22"/>
                <w:szCs w:val="22"/>
                <w:lang w:val="en-US"/>
                <w:rPrChange w:id="588" w:author="Ross Norsworthy" w:date="2013-02-27T11:58:00Z">
                  <w:rPr>
                    <w:ins w:id="589" w:author="Ross Norsworthy" w:date="2013-02-27T11:57:00Z"/>
                    <w:b/>
                    <w:lang w:val="en-US"/>
                  </w:rPr>
                </w:rPrChange>
              </w:rPr>
              <w:pPrChange w:id="590" w:author="Browning" w:date="2013-02-27T14:55: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591" w:author="Ross Norsworthy" w:date="2013-02-27T11:57:00Z">
              <w:r w:rsidRPr="004A0E21">
                <w:rPr>
                  <w:sz w:val="22"/>
                  <w:szCs w:val="22"/>
                  <w:lang w:val="en-US"/>
                  <w:rPrChange w:id="592" w:author="Ross Norsworthy" w:date="2013-02-27T11:58:00Z">
                    <w:rPr>
                      <w:b/>
                      <w:lang w:val="en-US"/>
                    </w:rPr>
                  </w:rPrChange>
                </w:rPr>
                <w:t>43.2</w:t>
              </w:r>
              <w:del w:id="593" w:author="Browning" w:date="2013-02-27T14:55:00Z">
                <w:r w:rsidRPr="004A0E21" w:rsidDel="00BC18DF">
                  <w:rPr>
                    <w:sz w:val="22"/>
                    <w:szCs w:val="22"/>
                    <w:lang w:val="en-US"/>
                    <w:rPrChange w:id="594" w:author="Ross Norsworthy" w:date="2013-02-27T11:58:00Z">
                      <w:rPr>
                        <w:b/>
                        <w:lang w:val="en-US"/>
                      </w:rPr>
                    </w:rPrChange>
                  </w:rPr>
                  <w:delText>K</w:delText>
                </w:r>
              </w:del>
            </w:ins>
            <w:ins w:id="595" w:author="Browning" w:date="2013-02-27T14:55:00Z">
              <w:r w:rsidR="00BC18DF">
                <w:rPr>
                  <w:sz w:val="22"/>
                  <w:szCs w:val="22"/>
                  <w:lang w:val="en-US"/>
                </w:rPr>
                <w:t xml:space="preserve"> k</w:t>
              </w:r>
            </w:ins>
            <w:ins w:id="596" w:author="Ross Norsworthy" w:date="2013-02-27T11:57:00Z">
              <w:r w:rsidRPr="004A0E21">
                <w:rPr>
                  <w:sz w:val="22"/>
                  <w:szCs w:val="22"/>
                  <w:lang w:val="en-US"/>
                  <w:rPrChange w:id="597" w:author="Ross Norsworthy" w:date="2013-02-27T11:58:00Z">
                    <w:rPr>
                      <w:b/>
                      <w:lang w:val="en-US"/>
                    </w:rPr>
                  </w:rPrChange>
                </w:rPr>
                <w:t>bps  (4X)</w:t>
              </w:r>
            </w:ins>
          </w:p>
        </w:tc>
        <w:tc>
          <w:tcPr>
            <w:tcW w:w="1821"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Change w:id="598"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
            </w:tcPrChange>
          </w:tcPr>
          <w:p w14:paraId="10A6624A" w14:textId="77777777" w:rsidR="000F28AA" w:rsidRPr="000F28AA" w:rsidRDefault="00703BB0">
            <w:pPr>
              <w:tabs>
                <w:tab w:val="clear" w:pos="1134"/>
                <w:tab w:val="clear" w:pos="1871"/>
                <w:tab w:val="clear" w:pos="2268"/>
              </w:tabs>
              <w:overflowPunct/>
              <w:autoSpaceDE/>
              <w:autoSpaceDN/>
              <w:adjustRightInd/>
              <w:spacing w:before="0"/>
              <w:textAlignment w:val="auto"/>
              <w:rPr>
                <w:ins w:id="599" w:author="Ross Norsworthy" w:date="2013-02-27T11:57:00Z"/>
                <w:sz w:val="22"/>
                <w:szCs w:val="22"/>
                <w:lang w:val="en-US"/>
                <w:rPrChange w:id="600" w:author="Ross Norsworthy" w:date="2013-02-27T11:58:00Z">
                  <w:rPr>
                    <w:ins w:id="601" w:author="Ross Norsworthy" w:date="2013-02-27T11:57:00Z"/>
                    <w:b/>
                    <w:lang w:val="en-US"/>
                  </w:rPr>
                </w:rPrChange>
              </w:rPr>
              <w:pPrChange w:id="602" w:author="Browning" w:date="2013-02-27T14:55: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03" w:author="Ross Norsworthy" w:date="2013-02-27T11:57:00Z">
              <w:r w:rsidRPr="004A0E21">
                <w:rPr>
                  <w:sz w:val="22"/>
                  <w:szCs w:val="22"/>
                  <w:lang w:val="en-US"/>
                  <w:rPrChange w:id="604" w:author="Ross Norsworthy" w:date="2013-02-27T11:58:00Z">
                    <w:rPr>
                      <w:b/>
                      <w:lang w:val="en-US"/>
                    </w:rPr>
                  </w:rPrChange>
                </w:rPr>
                <w:t>76.8</w:t>
              </w:r>
              <w:del w:id="605" w:author="Browning" w:date="2013-02-27T14:55:00Z">
                <w:r w:rsidRPr="004A0E21" w:rsidDel="00BC18DF">
                  <w:rPr>
                    <w:sz w:val="22"/>
                    <w:szCs w:val="22"/>
                    <w:lang w:val="en-US"/>
                    <w:rPrChange w:id="606" w:author="Ross Norsworthy" w:date="2013-02-27T11:58:00Z">
                      <w:rPr>
                        <w:b/>
                        <w:lang w:val="en-US"/>
                      </w:rPr>
                    </w:rPrChange>
                  </w:rPr>
                  <w:delText>K</w:delText>
                </w:r>
              </w:del>
            </w:ins>
            <w:ins w:id="607" w:author="Browning" w:date="2013-02-27T14:55:00Z">
              <w:r w:rsidR="00BC18DF">
                <w:rPr>
                  <w:sz w:val="22"/>
                  <w:szCs w:val="22"/>
                  <w:lang w:val="en-US"/>
                </w:rPr>
                <w:t xml:space="preserve"> k</w:t>
              </w:r>
            </w:ins>
            <w:ins w:id="608" w:author="Ross Norsworthy" w:date="2013-02-27T11:57:00Z">
              <w:r w:rsidRPr="004A0E21">
                <w:rPr>
                  <w:sz w:val="22"/>
                  <w:szCs w:val="22"/>
                  <w:lang w:val="en-US"/>
                  <w:rPrChange w:id="609" w:author="Ross Norsworthy" w:date="2013-02-27T11:58:00Z">
                    <w:rPr>
                      <w:b/>
                      <w:lang w:val="en-US"/>
                    </w:rPr>
                  </w:rPrChange>
                </w:rPr>
                <w:t>bps  (8X)</w:t>
              </w:r>
            </w:ins>
          </w:p>
        </w:tc>
      </w:tr>
      <w:tr w:rsidR="00703BB0" w:rsidRPr="00703BB0" w14:paraId="21F8BA95" w14:textId="77777777" w:rsidTr="00703BB0">
        <w:trPr>
          <w:trHeight w:val="247"/>
          <w:ins w:id="610" w:author="Ross Norsworthy" w:date="2013-02-27T11:57:00Z"/>
          <w:trPrChange w:id="611" w:author="Ross Norsworthy" w:date="2013-02-27T11:58:00Z">
            <w:trPr>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612"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04726FAC" w14:textId="77777777" w:rsidR="000F28AA" w:rsidRPr="000F28AA" w:rsidRDefault="00703BB0">
            <w:pPr>
              <w:tabs>
                <w:tab w:val="clear" w:pos="1134"/>
                <w:tab w:val="clear" w:pos="1871"/>
                <w:tab w:val="clear" w:pos="2268"/>
              </w:tabs>
              <w:overflowPunct/>
              <w:autoSpaceDE/>
              <w:autoSpaceDN/>
              <w:adjustRightInd/>
              <w:spacing w:before="0"/>
              <w:textAlignment w:val="auto"/>
              <w:rPr>
                <w:ins w:id="613" w:author="Ross Norsworthy" w:date="2013-02-27T11:57:00Z"/>
                <w:sz w:val="22"/>
                <w:szCs w:val="22"/>
                <w:lang w:val="en-US"/>
                <w:rPrChange w:id="614" w:author="Ross Norsworthy" w:date="2013-02-27T11:58:00Z">
                  <w:rPr>
                    <w:ins w:id="615" w:author="Ross Norsworthy" w:date="2013-02-27T11:57:00Z"/>
                    <w:b/>
                    <w:lang w:val="en-US"/>
                  </w:rPr>
                </w:rPrChange>
              </w:rPr>
              <w:pPrChange w:id="616" w:author="Ross Norsworthy" w:date="2013-02-27T11:59:00Z">
                <w:pPr>
                  <w:tabs>
                    <w:tab w:val="clear" w:pos="1134"/>
                    <w:tab w:val="clear" w:pos="1871"/>
                    <w:tab w:val="clear" w:pos="2268"/>
                  </w:tabs>
                  <w:overflowPunct/>
                  <w:autoSpaceDE/>
                  <w:autoSpaceDN/>
                  <w:adjustRightInd/>
                  <w:spacing w:before="0"/>
                  <w:jc w:val="center"/>
                  <w:textAlignment w:val="auto"/>
                </w:pPr>
              </w:pPrChange>
            </w:pPr>
            <w:ins w:id="617" w:author="Ross Norsworthy" w:date="2013-02-27T11:57:00Z">
              <w:r w:rsidRPr="004A0E21">
                <w:rPr>
                  <w:bCs/>
                  <w:sz w:val="22"/>
                  <w:szCs w:val="22"/>
                  <w:lang w:val="en-US"/>
                  <w:rPrChange w:id="618" w:author="Ross Norsworthy" w:date="2013-02-27T11:58:00Z">
                    <w:rPr>
                      <w:b/>
                      <w:bCs/>
                      <w:lang w:val="en-US"/>
                    </w:rPr>
                  </w:rPrChange>
                </w:rPr>
                <w:t>Sensitivity</w:t>
              </w:r>
            </w:ins>
          </w:p>
        </w:tc>
        <w:tc>
          <w:tcPr>
            <w:tcW w:w="1821"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Change w:id="619"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tcPrChange>
          </w:tcPr>
          <w:p w14:paraId="3532C88A" w14:textId="77777777" w:rsidR="000F28AA" w:rsidRPr="000F28AA" w:rsidRDefault="00703BB0">
            <w:pPr>
              <w:tabs>
                <w:tab w:val="clear" w:pos="1134"/>
                <w:tab w:val="clear" w:pos="1871"/>
                <w:tab w:val="clear" w:pos="2268"/>
              </w:tabs>
              <w:overflowPunct/>
              <w:autoSpaceDE/>
              <w:autoSpaceDN/>
              <w:adjustRightInd/>
              <w:spacing w:before="0"/>
              <w:textAlignment w:val="auto"/>
              <w:rPr>
                <w:ins w:id="620" w:author="Ross Norsworthy" w:date="2013-02-27T11:57:00Z"/>
                <w:sz w:val="22"/>
                <w:szCs w:val="22"/>
                <w:lang w:val="en-US"/>
                <w:rPrChange w:id="621" w:author="Ross Norsworthy" w:date="2013-02-27T11:58:00Z">
                  <w:rPr>
                    <w:ins w:id="622" w:author="Ross Norsworthy" w:date="2013-02-27T11:57:00Z"/>
                    <w:b/>
                    <w:lang w:val="en-US"/>
                  </w:rPr>
                </w:rPrChange>
              </w:rPr>
              <w:pPrChange w:id="623"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24" w:author="Ross Norsworthy" w:date="2013-02-27T11:57:00Z">
              <w:r w:rsidRPr="004A0E21">
                <w:rPr>
                  <w:sz w:val="22"/>
                  <w:szCs w:val="22"/>
                  <w:lang w:val="en-US"/>
                  <w:rPrChange w:id="625" w:author="Ross Norsworthy" w:date="2013-02-27T11:58:00Z">
                    <w:rPr>
                      <w:b/>
                      <w:lang w:val="en-US"/>
                    </w:rPr>
                  </w:rPrChange>
                </w:rPr>
                <w:t>-107dBm</w:t>
              </w:r>
            </w:ins>
          </w:p>
        </w:tc>
        <w:tc>
          <w:tcPr>
            <w:tcW w:w="1734" w:type="dxa"/>
            <w:tcBorders>
              <w:top w:val="single" w:sz="8" w:space="0" w:color="FFFFFF"/>
              <w:left w:val="single" w:sz="8" w:space="0" w:color="FFFFFF"/>
              <w:bottom w:val="single" w:sz="8" w:space="0" w:color="FFFFFF"/>
              <w:right w:val="single" w:sz="8" w:space="0" w:color="FFFFFF"/>
            </w:tcBorders>
            <w:shd w:val="clear" w:color="auto" w:fill="B9CDE5"/>
            <w:tcMar>
              <w:top w:w="15" w:type="dxa"/>
              <w:left w:w="108" w:type="dxa"/>
              <w:bottom w:w="0" w:type="dxa"/>
              <w:right w:w="108" w:type="dxa"/>
            </w:tcMar>
            <w:hideMark/>
            <w:tcPrChange w:id="626" w:author="Ross Norsworthy" w:date="2013-02-27T11:58:00Z">
              <w:tcPr>
                <w:tcW w:w="2400" w:type="dxa"/>
                <w:tcBorders>
                  <w:top w:val="single" w:sz="8" w:space="0" w:color="FFFFFF"/>
                  <w:left w:val="single" w:sz="8" w:space="0" w:color="FFFFFF"/>
                  <w:bottom w:val="single" w:sz="8" w:space="0" w:color="FFFFFF"/>
                  <w:right w:val="single" w:sz="8" w:space="0" w:color="FFFFFF"/>
                </w:tcBorders>
                <w:shd w:val="clear" w:color="auto" w:fill="B9CDE5"/>
                <w:tcMar>
                  <w:top w:w="15" w:type="dxa"/>
                  <w:left w:w="108" w:type="dxa"/>
                  <w:bottom w:w="0" w:type="dxa"/>
                  <w:right w:w="108" w:type="dxa"/>
                </w:tcMar>
                <w:hideMark/>
              </w:tcPr>
            </w:tcPrChange>
          </w:tcPr>
          <w:p w14:paraId="784432AB" w14:textId="77777777" w:rsidR="000F28AA" w:rsidRPr="000F28AA" w:rsidRDefault="00703BB0">
            <w:pPr>
              <w:tabs>
                <w:tab w:val="clear" w:pos="1134"/>
                <w:tab w:val="clear" w:pos="1871"/>
                <w:tab w:val="clear" w:pos="2268"/>
              </w:tabs>
              <w:overflowPunct/>
              <w:autoSpaceDE/>
              <w:autoSpaceDN/>
              <w:adjustRightInd/>
              <w:spacing w:before="0"/>
              <w:textAlignment w:val="auto"/>
              <w:rPr>
                <w:ins w:id="627" w:author="Ross Norsworthy" w:date="2013-02-27T11:57:00Z"/>
                <w:sz w:val="22"/>
                <w:szCs w:val="22"/>
                <w:lang w:val="en-US"/>
                <w:rPrChange w:id="628" w:author="Ross Norsworthy" w:date="2013-02-27T11:58:00Z">
                  <w:rPr>
                    <w:ins w:id="629" w:author="Ross Norsworthy" w:date="2013-02-27T11:57:00Z"/>
                    <w:b/>
                    <w:lang w:val="en-US"/>
                  </w:rPr>
                </w:rPrChange>
              </w:rPr>
              <w:pPrChange w:id="630"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31" w:author="Ross Norsworthy" w:date="2013-02-27T11:57:00Z">
              <w:r w:rsidRPr="004A0E21">
                <w:rPr>
                  <w:sz w:val="22"/>
                  <w:szCs w:val="22"/>
                  <w:lang w:val="en-US"/>
                  <w:rPrChange w:id="632" w:author="Ross Norsworthy" w:date="2013-02-27T11:58:00Z">
                    <w:rPr>
                      <w:b/>
                      <w:lang w:val="en-US"/>
                    </w:rPr>
                  </w:rPrChange>
                </w:rPr>
                <w:t>-107dBm</w:t>
              </w:r>
            </w:ins>
          </w:p>
        </w:tc>
        <w:tc>
          <w:tcPr>
            <w:tcW w:w="1908"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Change w:id="633"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
            </w:tcPrChange>
          </w:tcPr>
          <w:p w14:paraId="6B58B079" w14:textId="77777777" w:rsidR="000F28AA" w:rsidRPr="000F28AA" w:rsidRDefault="00703BB0">
            <w:pPr>
              <w:tabs>
                <w:tab w:val="clear" w:pos="1134"/>
                <w:tab w:val="clear" w:pos="1871"/>
                <w:tab w:val="clear" w:pos="2268"/>
              </w:tabs>
              <w:overflowPunct/>
              <w:autoSpaceDE/>
              <w:autoSpaceDN/>
              <w:adjustRightInd/>
              <w:spacing w:before="0"/>
              <w:textAlignment w:val="auto"/>
              <w:rPr>
                <w:ins w:id="634" w:author="Ross Norsworthy" w:date="2013-02-27T11:57:00Z"/>
                <w:sz w:val="22"/>
                <w:szCs w:val="22"/>
                <w:lang w:val="en-US"/>
                <w:rPrChange w:id="635" w:author="Ross Norsworthy" w:date="2013-02-27T11:58:00Z">
                  <w:rPr>
                    <w:ins w:id="636" w:author="Ross Norsworthy" w:date="2013-02-27T11:57:00Z"/>
                    <w:b/>
                    <w:lang w:val="en-US"/>
                  </w:rPr>
                </w:rPrChange>
              </w:rPr>
              <w:pPrChange w:id="637"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38" w:author="Ross Norsworthy" w:date="2013-02-27T11:57:00Z">
              <w:r w:rsidRPr="004A0E21">
                <w:rPr>
                  <w:sz w:val="22"/>
                  <w:szCs w:val="22"/>
                  <w:lang w:val="en-US"/>
                  <w:rPrChange w:id="639" w:author="Ross Norsworthy" w:date="2013-02-27T11:58:00Z">
                    <w:rPr>
                      <w:b/>
                      <w:lang w:val="en-US"/>
                    </w:rPr>
                  </w:rPrChange>
                </w:rPr>
                <w:t>-107dBm</w:t>
              </w:r>
            </w:ins>
          </w:p>
        </w:tc>
        <w:tc>
          <w:tcPr>
            <w:tcW w:w="1821"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Change w:id="640"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
            </w:tcPrChange>
          </w:tcPr>
          <w:p w14:paraId="4476F097" w14:textId="77777777" w:rsidR="000F28AA" w:rsidRPr="000F28AA" w:rsidRDefault="00703BB0">
            <w:pPr>
              <w:tabs>
                <w:tab w:val="clear" w:pos="1134"/>
                <w:tab w:val="clear" w:pos="1871"/>
                <w:tab w:val="clear" w:pos="2268"/>
              </w:tabs>
              <w:overflowPunct/>
              <w:autoSpaceDE/>
              <w:autoSpaceDN/>
              <w:adjustRightInd/>
              <w:spacing w:before="0"/>
              <w:textAlignment w:val="auto"/>
              <w:rPr>
                <w:ins w:id="641" w:author="Ross Norsworthy" w:date="2013-02-27T11:57:00Z"/>
                <w:sz w:val="22"/>
                <w:szCs w:val="22"/>
                <w:lang w:val="en-US"/>
                <w:rPrChange w:id="642" w:author="Ross Norsworthy" w:date="2013-02-27T11:58:00Z">
                  <w:rPr>
                    <w:ins w:id="643" w:author="Ross Norsworthy" w:date="2013-02-27T11:57:00Z"/>
                    <w:b/>
                    <w:lang w:val="en-US"/>
                  </w:rPr>
                </w:rPrChange>
              </w:rPr>
              <w:pPrChange w:id="644"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45" w:author="Ross Norsworthy" w:date="2013-02-27T11:57:00Z">
              <w:r w:rsidRPr="004A0E21">
                <w:rPr>
                  <w:sz w:val="22"/>
                  <w:szCs w:val="22"/>
                  <w:lang w:val="en-US"/>
                  <w:rPrChange w:id="646" w:author="Ross Norsworthy" w:date="2013-02-27T11:58:00Z">
                    <w:rPr>
                      <w:b/>
                      <w:lang w:val="en-US"/>
                    </w:rPr>
                  </w:rPrChange>
                </w:rPr>
                <w:t>-107dBm</w:t>
              </w:r>
            </w:ins>
          </w:p>
        </w:tc>
      </w:tr>
      <w:tr w:rsidR="00703BB0" w:rsidRPr="00703BB0" w14:paraId="7B75745F" w14:textId="77777777" w:rsidTr="00703BB0">
        <w:trPr>
          <w:trHeight w:val="247"/>
          <w:ins w:id="647" w:author="Ross Norsworthy" w:date="2013-02-27T11:57:00Z"/>
          <w:trPrChange w:id="648" w:author="Ross Norsworthy" w:date="2013-02-27T11:58:00Z">
            <w:trPr>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649"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5E1AA4EB" w14:textId="77777777" w:rsidR="000F28AA" w:rsidRPr="000F28AA" w:rsidRDefault="00703BB0">
            <w:pPr>
              <w:tabs>
                <w:tab w:val="clear" w:pos="1134"/>
                <w:tab w:val="clear" w:pos="1871"/>
                <w:tab w:val="clear" w:pos="2268"/>
              </w:tabs>
              <w:overflowPunct/>
              <w:autoSpaceDE/>
              <w:autoSpaceDN/>
              <w:adjustRightInd/>
              <w:spacing w:before="0"/>
              <w:textAlignment w:val="auto"/>
              <w:rPr>
                <w:ins w:id="650" w:author="Ross Norsworthy" w:date="2013-02-27T11:57:00Z"/>
                <w:sz w:val="22"/>
                <w:szCs w:val="22"/>
                <w:lang w:val="en-US"/>
                <w:rPrChange w:id="651" w:author="Ross Norsworthy" w:date="2013-02-27T11:58:00Z">
                  <w:rPr>
                    <w:ins w:id="652" w:author="Ross Norsworthy" w:date="2013-02-27T11:57:00Z"/>
                    <w:b/>
                    <w:lang w:val="en-US"/>
                  </w:rPr>
                </w:rPrChange>
              </w:rPr>
              <w:pPrChange w:id="653" w:author="Ross Norsworthy" w:date="2013-02-27T11:59:00Z">
                <w:pPr>
                  <w:tabs>
                    <w:tab w:val="clear" w:pos="1134"/>
                    <w:tab w:val="clear" w:pos="1871"/>
                    <w:tab w:val="clear" w:pos="2268"/>
                  </w:tabs>
                  <w:overflowPunct/>
                  <w:autoSpaceDE/>
                  <w:autoSpaceDN/>
                  <w:adjustRightInd/>
                  <w:spacing w:before="0"/>
                  <w:jc w:val="center"/>
                  <w:textAlignment w:val="auto"/>
                </w:pPr>
              </w:pPrChange>
            </w:pPr>
            <w:ins w:id="654" w:author="Ross Norsworthy" w:date="2013-02-27T11:57:00Z">
              <w:r w:rsidRPr="004A0E21">
                <w:rPr>
                  <w:bCs/>
                  <w:sz w:val="22"/>
                  <w:szCs w:val="22"/>
                  <w:lang w:val="en-US"/>
                  <w:rPrChange w:id="655" w:author="Ross Norsworthy" w:date="2013-02-27T11:58:00Z">
                    <w:rPr>
                      <w:b/>
                      <w:bCs/>
                      <w:lang w:val="en-US"/>
                    </w:rPr>
                  </w:rPrChange>
                </w:rPr>
                <w:t>Co-channel rejection (CCR)</w:t>
              </w:r>
            </w:ins>
          </w:p>
        </w:tc>
        <w:tc>
          <w:tcPr>
            <w:tcW w:w="1821"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Change w:id="656"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tcPrChange>
          </w:tcPr>
          <w:p w14:paraId="3F35AD74" w14:textId="77777777" w:rsidR="000F28AA" w:rsidRPr="000F28AA" w:rsidRDefault="00703BB0">
            <w:pPr>
              <w:tabs>
                <w:tab w:val="clear" w:pos="1134"/>
                <w:tab w:val="clear" w:pos="1871"/>
                <w:tab w:val="clear" w:pos="2268"/>
              </w:tabs>
              <w:overflowPunct/>
              <w:autoSpaceDE/>
              <w:autoSpaceDN/>
              <w:adjustRightInd/>
              <w:spacing w:before="0"/>
              <w:textAlignment w:val="auto"/>
              <w:rPr>
                <w:ins w:id="657" w:author="Ross Norsworthy" w:date="2013-02-27T11:57:00Z"/>
                <w:sz w:val="22"/>
                <w:szCs w:val="22"/>
                <w:lang w:val="en-US"/>
                <w:rPrChange w:id="658" w:author="Ross Norsworthy" w:date="2013-02-27T11:58:00Z">
                  <w:rPr>
                    <w:ins w:id="659" w:author="Ross Norsworthy" w:date="2013-02-27T11:57:00Z"/>
                    <w:b/>
                    <w:lang w:val="en-US"/>
                  </w:rPr>
                </w:rPrChange>
              </w:rPr>
              <w:pPrChange w:id="660"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61" w:author="Ross Norsworthy" w:date="2013-02-27T11:57:00Z">
              <w:r w:rsidRPr="004A0E21">
                <w:rPr>
                  <w:sz w:val="22"/>
                  <w:szCs w:val="22"/>
                  <w:lang w:val="en-US"/>
                  <w:rPrChange w:id="662" w:author="Ross Norsworthy" w:date="2013-02-27T11:58:00Z">
                    <w:rPr>
                      <w:b/>
                      <w:lang w:val="en-US"/>
                    </w:rPr>
                  </w:rPrChange>
                </w:rPr>
                <w:t>10dB</w:t>
              </w:r>
            </w:ins>
          </w:p>
        </w:tc>
        <w:tc>
          <w:tcPr>
            <w:tcW w:w="1734" w:type="dxa"/>
            <w:tcBorders>
              <w:top w:val="single" w:sz="8" w:space="0" w:color="FFFFFF"/>
              <w:left w:val="single" w:sz="8" w:space="0" w:color="FFFFFF"/>
              <w:bottom w:val="single" w:sz="8" w:space="0" w:color="FFFFFF"/>
              <w:right w:val="single" w:sz="8" w:space="0" w:color="FFFFFF"/>
            </w:tcBorders>
            <w:shd w:val="clear" w:color="auto" w:fill="DDD9C3"/>
            <w:tcMar>
              <w:top w:w="15" w:type="dxa"/>
              <w:left w:w="108" w:type="dxa"/>
              <w:bottom w:w="0" w:type="dxa"/>
              <w:right w:w="108" w:type="dxa"/>
            </w:tcMar>
            <w:hideMark/>
            <w:tcPrChange w:id="663" w:author="Ross Norsworthy" w:date="2013-02-27T11:58:00Z">
              <w:tcPr>
                <w:tcW w:w="2400" w:type="dxa"/>
                <w:tcBorders>
                  <w:top w:val="single" w:sz="8" w:space="0" w:color="FFFFFF"/>
                  <w:left w:val="single" w:sz="8" w:space="0" w:color="FFFFFF"/>
                  <w:bottom w:val="single" w:sz="8" w:space="0" w:color="FFFFFF"/>
                  <w:right w:val="single" w:sz="8" w:space="0" w:color="FFFFFF"/>
                </w:tcBorders>
                <w:shd w:val="clear" w:color="auto" w:fill="DDD9C3"/>
                <w:tcMar>
                  <w:top w:w="15" w:type="dxa"/>
                  <w:left w:w="108" w:type="dxa"/>
                  <w:bottom w:w="0" w:type="dxa"/>
                  <w:right w:w="108" w:type="dxa"/>
                </w:tcMar>
                <w:hideMark/>
              </w:tcPr>
            </w:tcPrChange>
          </w:tcPr>
          <w:p w14:paraId="094C0C11" w14:textId="77777777" w:rsidR="000F28AA" w:rsidRPr="000F28AA" w:rsidRDefault="00703BB0">
            <w:pPr>
              <w:tabs>
                <w:tab w:val="clear" w:pos="1134"/>
                <w:tab w:val="clear" w:pos="1871"/>
                <w:tab w:val="clear" w:pos="2268"/>
              </w:tabs>
              <w:overflowPunct/>
              <w:autoSpaceDE/>
              <w:autoSpaceDN/>
              <w:adjustRightInd/>
              <w:spacing w:before="0"/>
              <w:textAlignment w:val="auto"/>
              <w:rPr>
                <w:ins w:id="664" w:author="Ross Norsworthy" w:date="2013-02-27T11:57:00Z"/>
                <w:sz w:val="22"/>
                <w:szCs w:val="22"/>
                <w:lang w:val="en-US"/>
                <w:rPrChange w:id="665" w:author="Ross Norsworthy" w:date="2013-02-27T11:58:00Z">
                  <w:rPr>
                    <w:ins w:id="666" w:author="Ross Norsworthy" w:date="2013-02-27T11:57:00Z"/>
                    <w:b/>
                    <w:lang w:val="en-US"/>
                  </w:rPr>
                </w:rPrChange>
              </w:rPr>
              <w:pPrChange w:id="667"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68" w:author="Ross Norsworthy" w:date="2013-02-27T11:57:00Z">
              <w:r w:rsidRPr="004A0E21">
                <w:rPr>
                  <w:sz w:val="22"/>
                  <w:szCs w:val="22"/>
                  <w:lang w:val="en-US"/>
                  <w:rPrChange w:id="669" w:author="Ross Norsworthy" w:date="2013-02-27T11:58:00Z">
                    <w:rPr>
                      <w:b/>
                      <w:lang w:val="en-US"/>
                    </w:rPr>
                  </w:rPrChange>
                </w:rPr>
                <w:t>19dB</w:t>
              </w:r>
            </w:ins>
          </w:p>
        </w:tc>
        <w:tc>
          <w:tcPr>
            <w:tcW w:w="1908"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Change w:id="670"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
            </w:tcPrChange>
          </w:tcPr>
          <w:p w14:paraId="4577A23F" w14:textId="77777777" w:rsidR="000F28AA" w:rsidRPr="000F28AA" w:rsidRDefault="00703BB0">
            <w:pPr>
              <w:tabs>
                <w:tab w:val="clear" w:pos="1134"/>
                <w:tab w:val="clear" w:pos="1871"/>
                <w:tab w:val="clear" w:pos="2268"/>
              </w:tabs>
              <w:overflowPunct/>
              <w:autoSpaceDE/>
              <w:autoSpaceDN/>
              <w:adjustRightInd/>
              <w:spacing w:before="0"/>
              <w:textAlignment w:val="auto"/>
              <w:rPr>
                <w:ins w:id="671" w:author="Ross Norsworthy" w:date="2013-02-27T11:57:00Z"/>
                <w:sz w:val="22"/>
                <w:szCs w:val="22"/>
                <w:lang w:val="en-US"/>
                <w:rPrChange w:id="672" w:author="Ross Norsworthy" w:date="2013-02-27T11:58:00Z">
                  <w:rPr>
                    <w:ins w:id="673" w:author="Ross Norsworthy" w:date="2013-02-27T11:57:00Z"/>
                    <w:b/>
                    <w:lang w:val="en-US"/>
                  </w:rPr>
                </w:rPrChange>
              </w:rPr>
              <w:pPrChange w:id="674"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75" w:author="Ross Norsworthy" w:date="2013-02-27T11:57:00Z">
              <w:r w:rsidRPr="004A0E21">
                <w:rPr>
                  <w:sz w:val="22"/>
                  <w:szCs w:val="22"/>
                  <w:lang w:val="en-US"/>
                  <w:rPrChange w:id="676" w:author="Ross Norsworthy" w:date="2013-02-27T11:58:00Z">
                    <w:rPr>
                      <w:b/>
                      <w:lang w:val="en-US"/>
                    </w:rPr>
                  </w:rPrChange>
                </w:rPr>
                <w:t xml:space="preserve">25dB </w:t>
              </w:r>
            </w:ins>
          </w:p>
        </w:tc>
        <w:tc>
          <w:tcPr>
            <w:tcW w:w="1821"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Change w:id="677"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
            </w:tcPrChange>
          </w:tcPr>
          <w:p w14:paraId="19981BF6" w14:textId="77777777" w:rsidR="000F28AA" w:rsidRPr="000F28AA" w:rsidRDefault="00703BB0">
            <w:pPr>
              <w:tabs>
                <w:tab w:val="clear" w:pos="1134"/>
                <w:tab w:val="clear" w:pos="1871"/>
                <w:tab w:val="clear" w:pos="2268"/>
              </w:tabs>
              <w:overflowPunct/>
              <w:autoSpaceDE/>
              <w:autoSpaceDN/>
              <w:adjustRightInd/>
              <w:spacing w:before="0"/>
              <w:textAlignment w:val="auto"/>
              <w:rPr>
                <w:ins w:id="678" w:author="Ross Norsworthy" w:date="2013-02-27T11:57:00Z"/>
                <w:sz w:val="22"/>
                <w:szCs w:val="22"/>
                <w:lang w:val="en-US"/>
                <w:rPrChange w:id="679" w:author="Ross Norsworthy" w:date="2013-02-27T11:58:00Z">
                  <w:rPr>
                    <w:ins w:id="680" w:author="Ross Norsworthy" w:date="2013-02-27T11:57:00Z"/>
                    <w:b/>
                    <w:lang w:val="en-US"/>
                  </w:rPr>
                </w:rPrChange>
              </w:rPr>
              <w:pPrChange w:id="681"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82" w:author="Ross Norsworthy" w:date="2013-02-27T11:57:00Z">
              <w:r w:rsidRPr="004A0E21">
                <w:rPr>
                  <w:sz w:val="22"/>
                  <w:szCs w:val="22"/>
                  <w:lang w:val="en-US"/>
                  <w:rPrChange w:id="683" w:author="Ross Norsworthy" w:date="2013-02-27T11:58:00Z">
                    <w:rPr>
                      <w:b/>
                      <w:lang w:val="en-US"/>
                    </w:rPr>
                  </w:rPrChange>
                </w:rPr>
                <w:t>19dB</w:t>
              </w:r>
            </w:ins>
          </w:p>
        </w:tc>
      </w:tr>
      <w:tr w:rsidR="00703BB0" w:rsidRPr="00703BB0" w14:paraId="3F968EA9" w14:textId="77777777" w:rsidTr="00703BB0">
        <w:trPr>
          <w:trHeight w:val="247"/>
          <w:ins w:id="684" w:author="Ross Norsworthy" w:date="2013-02-27T11:57:00Z"/>
          <w:trPrChange w:id="685" w:author="Ross Norsworthy" w:date="2013-02-27T11:58:00Z">
            <w:trPr>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686"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63FE4FB4" w14:textId="77777777" w:rsidR="000F28AA" w:rsidRPr="000F28AA" w:rsidRDefault="00703BB0">
            <w:pPr>
              <w:tabs>
                <w:tab w:val="clear" w:pos="1134"/>
                <w:tab w:val="clear" w:pos="1871"/>
                <w:tab w:val="clear" w:pos="2268"/>
              </w:tabs>
              <w:overflowPunct/>
              <w:autoSpaceDE/>
              <w:autoSpaceDN/>
              <w:adjustRightInd/>
              <w:spacing w:before="0"/>
              <w:textAlignment w:val="auto"/>
              <w:rPr>
                <w:ins w:id="687" w:author="Ross Norsworthy" w:date="2013-02-27T11:57:00Z"/>
                <w:sz w:val="22"/>
                <w:szCs w:val="22"/>
                <w:lang w:val="en-US"/>
                <w:rPrChange w:id="688" w:author="Ross Norsworthy" w:date="2013-02-27T11:58:00Z">
                  <w:rPr>
                    <w:ins w:id="689" w:author="Ross Norsworthy" w:date="2013-02-27T11:57:00Z"/>
                    <w:b/>
                    <w:lang w:val="en-US"/>
                  </w:rPr>
                </w:rPrChange>
              </w:rPr>
              <w:pPrChange w:id="690" w:author="Ross Norsworthy" w:date="2013-02-27T11:59:00Z">
                <w:pPr>
                  <w:tabs>
                    <w:tab w:val="clear" w:pos="1134"/>
                    <w:tab w:val="clear" w:pos="1871"/>
                    <w:tab w:val="clear" w:pos="2268"/>
                  </w:tabs>
                  <w:overflowPunct/>
                  <w:autoSpaceDE/>
                  <w:autoSpaceDN/>
                  <w:adjustRightInd/>
                  <w:spacing w:before="0"/>
                  <w:jc w:val="center"/>
                  <w:textAlignment w:val="auto"/>
                </w:pPr>
              </w:pPrChange>
            </w:pPr>
            <w:ins w:id="691" w:author="Ross Norsworthy" w:date="2013-02-27T11:57:00Z">
              <w:r w:rsidRPr="004A0E21">
                <w:rPr>
                  <w:bCs/>
                  <w:sz w:val="22"/>
                  <w:szCs w:val="22"/>
                  <w:lang w:val="en-US"/>
                  <w:rPrChange w:id="692" w:author="Ross Norsworthy" w:date="2013-02-27T11:58:00Z">
                    <w:rPr>
                      <w:b/>
                      <w:bCs/>
                      <w:lang w:val="en-US"/>
                    </w:rPr>
                  </w:rPrChange>
                </w:rPr>
                <w:t>Adjacent channel rejection (ACR)</w:t>
              </w:r>
            </w:ins>
          </w:p>
        </w:tc>
        <w:tc>
          <w:tcPr>
            <w:tcW w:w="1821"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Change w:id="693"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tcPrChange>
          </w:tcPr>
          <w:p w14:paraId="2E449B83" w14:textId="77777777" w:rsidR="000F28AA" w:rsidRPr="000F28AA" w:rsidRDefault="00703BB0">
            <w:pPr>
              <w:tabs>
                <w:tab w:val="clear" w:pos="1134"/>
                <w:tab w:val="clear" w:pos="1871"/>
                <w:tab w:val="clear" w:pos="2268"/>
              </w:tabs>
              <w:overflowPunct/>
              <w:autoSpaceDE/>
              <w:autoSpaceDN/>
              <w:adjustRightInd/>
              <w:spacing w:before="0"/>
              <w:textAlignment w:val="auto"/>
              <w:rPr>
                <w:ins w:id="694" w:author="Ross Norsworthy" w:date="2013-02-27T11:57:00Z"/>
                <w:sz w:val="22"/>
                <w:szCs w:val="22"/>
                <w:lang w:val="en-US"/>
                <w:rPrChange w:id="695" w:author="Ross Norsworthy" w:date="2013-02-27T11:58:00Z">
                  <w:rPr>
                    <w:ins w:id="696" w:author="Ross Norsworthy" w:date="2013-02-27T11:57:00Z"/>
                    <w:b/>
                    <w:lang w:val="en-US"/>
                  </w:rPr>
                </w:rPrChange>
              </w:rPr>
              <w:pPrChange w:id="697"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698" w:author="Ross Norsworthy" w:date="2013-02-27T11:57:00Z">
              <w:r w:rsidRPr="004A0E21">
                <w:rPr>
                  <w:sz w:val="22"/>
                  <w:szCs w:val="22"/>
                  <w:lang w:val="en-US"/>
                  <w:rPrChange w:id="699" w:author="Ross Norsworthy" w:date="2013-02-27T11:58:00Z">
                    <w:rPr>
                      <w:b/>
                      <w:lang w:val="en-US"/>
                    </w:rPr>
                  </w:rPrChange>
                </w:rPr>
                <w:t>70dB</w:t>
              </w:r>
            </w:ins>
          </w:p>
        </w:tc>
        <w:tc>
          <w:tcPr>
            <w:tcW w:w="1734" w:type="dxa"/>
            <w:tcBorders>
              <w:top w:val="single" w:sz="8" w:space="0" w:color="FFFFFF"/>
              <w:left w:val="single" w:sz="8" w:space="0" w:color="FFFFFF"/>
              <w:bottom w:val="single" w:sz="8" w:space="0" w:color="FFFFFF"/>
              <w:right w:val="single" w:sz="8" w:space="0" w:color="FFFFFF"/>
            </w:tcBorders>
            <w:shd w:val="clear" w:color="auto" w:fill="B9CDE5"/>
            <w:tcMar>
              <w:top w:w="15" w:type="dxa"/>
              <w:left w:w="108" w:type="dxa"/>
              <w:bottom w:w="0" w:type="dxa"/>
              <w:right w:w="108" w:type="dxa"/>
            </w:tcMar>
            <w:hideMark/>
            <w:tcPrChange w:id="700" w:author="Ross Norsworthy" w:date="2013-02-27T11:58:00Z">
              <w:tcPr>
                <w:tcW w:w="2400" w:type="dxa"/>
                <w:tcBorders>
                  <w:top w:val="single" w:sz="8" w:space="0" w:color="FFFFFF"/>
                  <w:left w:val="single" w:sz="8" w:space="0" w:color="FFFFFF"/>
                  <w:bottom w:val="single" w:sz="8" w:space="0" w:color="FFFFFF"/>
                  <w:right w:val="single" w:sz="8" w:space="0" w:color="FFFFFF"/>
                </w:tcBorders>
                <w:shd w:val="clear" w:color="auto" w:fill="B9CDE5"/>
                <w:tcMar>
                  <w:top w:w="15" w:type="dxa"/>
                  <w:left w:w="108" w:type="dxa"/>
                  <w:bottom w:w="0" w:type="dxa"/>
                  <w:right w:w="108" w:type="dxa"/>
                </w:tcMar>
                <w:hideMark/>
              </w:tcPr>
            </w:tcPrChange>
          </w:tcPr>
          <w:p w14:paraId="190EB261" w14:textId="77777777" w:rsidR="000F28AA" w:rsidRPr="000F28AA" w:rsidRDefault="00703BB0">
            <w:pPr>
              <w:tabs>
                <w:tab w:val="clear" w:pos="1134"/>
                <w:tab w:val="clear" w:pos="1871"/>
                <w:tab w:val="clear" w:pos="2268"/>
              </w:tabs>
              <w:overflowPunct/>
              <w:autoSpaceDE/>
              <w:autoSpaceDN/>
              <w:adjustRightInd/>
              <w:spacing w:before="0"/>
              <w:textAlignment w:val="auto"/>
              <w:rPr>
                <w:ins w:id="701" w:author="Ross Norsworthy" w:date="2013-02-27T11:57:00Z"/>
                <w:sz w:val="22"/>
                <w:szCs w:val="22"/>
                <w:lang w:val="en-US"/>
                <w:rPrChange w:id="702" w:author="Ross Norsworthy" w:date="2013-02-27T11:58:00Z">
                  <w:rPr>
                    <w:ins w:id="703" w:author="Ross Norsworthy" w:date="2013-02-27T11:57:00Z"/>
                    <w:b/>
                    <w:lang w:val="en-US"/>
                  </w:rPr>
                </w:rPrChange>
              </w:rPr>
              <w:pPrChange w:id="704"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05" w:author="Ross Norsworthy" w:date="2013-02-27T11:57:00Z">
              <w:r w:rsidRPr="004A0E21">
                <w:rPr>
                  <w:sz w:val="22"/>
                  <w:szCs w:val="22"/>
                  <w:lang w:val="en-US"/>
                  <w:rPrChange w:id="706" w:author="Ross Norsworthy" w:date="2013-02-27T11:58:00Z">
                    <w:rPr>
                      <w:b/>
                      <w:lang w:val="en-US"/>
                    </w:rPr>
                  </w:rPrChange>
                </w:rPr>
                <w:t>70dB</w:t>
              </w:r>
            </w:ins>
          </w:p>
        </w:tc>
        <w:tc>
          <w:tcPr>
            <w:tcW w:w="1908"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Change w:id="707"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
            </w:tcPrChange>
          </w:tcPr>
          <w:p w14:paraId="63DDF925" w14:textId="77777777" w:rsidR="000F28AA" w:rsidRPr="000F28AA" w:rsidRDefault="00703BB0">
            <w:pPr>
              <w:tabs>
                <w:tab w:val="clear" w:pos="1134"/>
                <w:tab w:val="clear" w:pos="1871"/>
                <w:tab w:val="clear" w:pos="2268"/>
              </w:tabs>
              <w:overflowPunct/>
              <w:autoSpaceDE/>
              <w:autoSpaceDN/>
              <w:adjustRightInd/>
              <w:spacing w:before="0"/>
              <w:textAlignment w:val="auto"/>
              <w:rPr>
                <w:ins w:id="708" w:author="Ross Norsworthy" w:date="2013-02-27T11:57:00Z"/>
                <w:sz w:val="22"/>
                <w:szCs w:val="22"/>
                <w:lang w:val="en-US"/>
                <w:rPrChange w:id="709" w:author="Ross Norsworthy" w:date="2013-02-27T11:58:00Z">
                  <w:rPr>
                    <w:ins w:id="710" w:author="Ross Norsworthy" w:date="2013-02-27T11:57:00Z"/>
                    <w:b/>
                    <w:lang w:val="en-US"/>
                  </w:rPr>
                </w:rPrChange>
              </w:rPr>
              <w:pPrChange w:id="711"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12" w:author="Ross Norsworthy" w:date="2013-02-27T11:57:00Z">
              <w:r w:rsidRPr="004A0E21">
                <w:rPr>
                  <w:sz w:val="22"/>
                  <w:szCs w:val="22"/>
                  <w:lang w:val="en-US"/>
                  <w:rPrChange w:id="713" w:author="Ross Norsworthy" w:date="2013-02-27T11:58:00Z">
                    <w:rPr>
                      <w:b/>
                      <w:lang w:val="en-US"/>
                    </w:rPr>
                  </w:rPrChange>
                </w:rPr>
                <w:t>70dB</w:t>
              </w:r>
            </w:ins>
          </w:p>
        </w:tc>
        <w:tc>
          <w:tcPr>
            <w:tcW w:w="1821"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Change w:id="714"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
            </w:tcPrChange>
          </w:tcPr>
          <w:p w14:paraId="55ABEC56" w14:textId="77777777" w:rsidR="000F28AA" w:rsidRPr="000F28AA" w:rsidRDefault="00703BB0">
            <w:pPr>
              <w:tabs>
                <w:tab w:val="clear" w:pos="1134"/>
                <w:tab w:val="clear" w:pos="1871"/>
                <w:tab w:val="clear" w:pos="2268"/>
              </w:tabs>
              <w:overflowPunct/>
              <w:autoSpaceDE/>
              <w:autoSpaceDN/>
              <w:adjustRightInd/>
              <w:spacing w:before="0"/>
              <w:textAlignment w:val="auto"/>
              <w:rPr>
                <w:ins w:id="715" w:author="Ross Norsworthy" w:date="2013-02-27T11:57:00Z"/>
                <w:sz w:val="22"/>
                <w:szCs w:val="22"/>
                <w:lang w:val="en-US"/>
                <w:rPrChange w:id="716" w:author="Ross Norsworthy" w:date="2013-02-27T11:58:00Z">
                  <w:rPr>
                    <w:ins w:id="717" w:author="Ross Norsworthy" w:date="2013-02-27T11:57:00Z"/>
                    <w:b/>
                    <w:lang w:val="en-US"/>
                  </w:rPr>
                </w:rPrChange>
              </w:rPr>
              <w:pPrChange w:id="718"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19" w:author="Ross Norsworthy" w:date="2013-02-27T11:57:00Z">
              <w:r w:rsidRPr="004A0E21">
                <w:rPr>
                  <w:sz w:val="22"/>
                  <w:szCs w:val="22"/>
                  <w:lang w:val="en-US"/>
                  <w:rPrChange w:id="720" w:author="Ross Norsworthy" w:date="2013-02-27T11:58:00Z">
                    <w:rPr>
                      <w:b/>
                      <w:lang w:val="en-US"/>
                    </w:rPr>
                  </w:rPrChange>
                </w:rPr>
                <w:t>70dB</w:t>
              </w:r>
            </w:ins>
          </w:p>
        </w:tc>
      </w:tr>
      <w:tr w:rsidR="00703BB0" w:rsidRPr="00703BB0" w14:paraId="3F2717C8" w14:textId="77777777" w:rsidTr="00703BB0">
        <w:trPr>
          <w:trHeight w:val="247"/>
          <w:ins w:id="721" w:author="Ross Norsworthy" w:date="2013-02-27T11:57:00Z"/>
          <w:trPrChange w:id="722" w:author="Ross Norsworthy" w:date="2013-02-27T11:58:00Z">
            <w:trPr>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723"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0DEBC70F" w14:textId="77777777" w:rsidR="000F28AA" w:rsidRPr="000F28AA" w:rsidRDefault="00703BB0">
            <w:pPr>
              <w:tabs>
                <w:tab w:val="clear" w:pos="1134"/>
                <w:tab w:val="clear" w:pos="1871"/>
                <w:tab w:val="clear" w:pos="2268"/>
              </w:tabs>
              <w:overflowPunct/>
              <w:autoSpaceDE/>
              <w:autoSpaceDN/>
              <w:adjustRightInd/>
              <w:spacing w:before="0"/>
              <w:textAlignment w:val="auto"/>
              <w:rPr>
                <w:ins w:id="724" w:author="Ross Norsworthy" w:date="2013-02-27T11:57:00Z"/>
                <w:sz w:val="22"/>
                <w:szCs w:val="22"/>
                <w:lang w:val="en-US"/>
                <w:rPrChange w:id="725" w:author="Ross Norsworthy" w:date="2013-02-27T11:58:00Z">
                  <w:rPr>
                    <w:ins w:id="726" w:author="Ross Norsworthy" w:date="2013-02-27T11:57:00Z"/>
                    <w:b/>
                    <w:lang w:val="en-US"/>
                  </w:rPr>
                </w:rPrChange>
              </w:rPr>
              <w:pPrChange w:id="727" w:author="Ross Norsworthy" w:date="2013-02-27T11:59:00Z">
                <w:pPr>
                  <w:tabs>
                    <w:tab w:val="clear" w:pos="1134"/>
                    <w:tab w:val="clear" w:pos="1871"/>
                    <w:tab w:val="clear" w:pos="2268"/>
                  </w:tabs>
                  <w:overflowPunct/>
                  <w:autoSpaceDE/>
                  <w:autoSpaceDN/>
                  <w:adjustRightInd/>
                  <w:spacing w:before="0"/>
                  <w:jc w:val="center"/>
                  <w:textAlignment w:val="auto"/>
                </w:pPr>
              </w:pPrChange>
            </w:pPr>
            <w:ins w:id="728" w:author="Ross Norsworthy" w:date="2013-02-27T11:57:00Z">
              <w:r w:rsidRPr="004A0E21">
                <w:rPr>
                  <w:bCs/>
                  <w:sz w:val="22"/>
                  <w:szCs w:val="22"/>
                  <w:lang w:val="en-US"/>
                  <w:rPrChange w:id="729" w:author="Ross Norsworthy" w:date="2013-02-27T11:58:00Z">
                    <w:rPr>
                      <w:b/>
                      <w:bCs/>
                      <w:lang w:val="en-US"/>
                    </w:rPr>
                  </w:rPrChange>
                </w:rPr>
                <w:t>AIS Message types</w:t>
              </w:r>
            </w:ins>
          </w:p>
        </w:tc>
        <w:tc>
          <w:tcPr>
            <w:tcW w:w="1821"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Change w:id="730"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tcPrChange>
          </w:tcPr>
          <w:p w14:paraId="29403FE0" w14:textId="77777777" w:rsidR="000F28AA" w:rsidRPr="000F28AA" w:rsidRDefault="00703BB0">
            <w:pPr>
              <w:tabs>
                <w:tab w:val="clear" w:pos="1134"/>
                <w:tab w:val="clear" w:pos="1871"/>
                <w:tab w:val="clear" w:pos="2268"/>
              </w:tabs>
              <w:overflowPunct/>
              <w:autoSpaceDE/>
              <w:autoSpaceDN/>
              <w:adjustRightInd/>
              <w:spacing w:before="0"/>
              <w:textAlignment w:val="auto"/>
              <w:rPr>
                <w:ins w:id="731" w:author="Ross Norsworthy" w:date="2013-02-27T11:57:00Z"/>
                <w:sz w:val="22"/>
                <w:szCs w:val="22"/>
                <w:lang w:val="en-US"/>
                <w:rPrChange w:id="732" w:author="Ross Norsworthy" w:date="2013-02-27T11:58:00Z">
                  <w:rPr>
                    <w:ins w:id="733" w:author="Ross Norsworthy" w:date="2013-02-27T11:57:00Z"/>
                    <w:b/>
                    <w:lang w:val="en-US"/>
                  </w:rPr>
                </w:rPrChange>
              </w:rPr>
              <w:pPrChange w:id="734"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35" w:author="Ross Norsworthy" w:date="2013-02-27T11:57:00Z">
              <w:r w:rsidRPr="004A0E21">
                <w:rPr>
                  <w:sz w:val="22"/>
                  <w:szCs w:val="22"/>
                  <w:lang w:val="en-US"/>
                  <w:rPrChange w:id="736" w:author="Ross Norsworthy" w:date="2013-02-27T11:58:00Z">
                    <w:rPr>
                      <w:b/>
                      <w:lang w:val="en-US"/>
                    </w:rPr>
                  </w:rPrChange>
                </w:rPr>
                <w:t>1, 2, 3, 5, 18, 19 …</w:t>
              </w:r>
            </w:ins>
          </w:p>
        </w:tc>
        <w:tc>
          <w:tcPr>
            <w:tcW w:w="1734" w:type="dxa"/>
            <w:tcBorders>
              <w:top w:val="single" w:sz="8" w:space="0" w:color="FFFFFF"/>
              <w:left w:val="single" w:sz="8" w:space="0" w:color="FFFFFF"/>
              <w:bottom w:val="single" w:sz="8" w:space="0" w:color="FFFFFF"/>
              <w:right w:val="single" w:sz="8" w:space="0" w:color="FFFFFF"/>
            </w:tcBorders>
            <w:shd w:val="clear" w:color="auto" w:fill="DDD9C3"/>
            <w:tcMar>
              <w:top w:w="15" w:type="dxa"/>
              <w:left w:w="108" w:type="dxa"/>
              <w:bottom w:w="0" w:type="dxa"/>
              <w:right w:w="108" w:type="dxa"/>
            </w:tcMar>
            <w:hideMark/>
            <w:tcPrChange w:id="737" w:author="Ross Norsworthy" w:date="2013-02-27T11:58:00Z">
              <w:tcPr>
                <w:tcW w:w="2400" w:type="dxa"/>
                <w:tcBorders>
                  <w:top w:val="single" w:sz="8" w:space="0" w:color="FFFFFF"/>
                  <w:left w:val="single" w:sz="8" w:space="0" w:color="FFFFFF"/>
                  <w:bottom w:val="single" w:sz="8" w:space="0" w:color="FFFFFF"/>
                  <w:right w:val="single" w:sz="8" w:space="0" w:color="FFFFFF"/>
                </w:tcBorders>
                <w:shd w:val="clear" w:color="auto" w:fill="DDD9C3"/>
                <w:tcMar>
                  <w:top w:w="15" w:type="dxa"/>
                  <w:left w:w="108" w:type="dxa"/>
                  <w:bottom w:w="0" w:type="dxa"/>
                  <w:right w:w="108" w:type="dxa"/>
                </w:tcMar>
                <w:hideMark/>
              </w:tcPr>
            </w:tcPrChange>
          </w:tcPr>
          <w:p w14:paraId="20DF3B69" w14:textId="77777777" w:rsidR="000F28AA" w:rsidRPr="000F28AA" w:rsidRDefault="00703BB0">
            <w:pPr>
              <w:tabs>
                <w:tab w:val="clear" w:pos="1134"/>
                <w:tab w:val="clear" w:pos="1871"/>
                <w:tab w:val="clear" w:pos="2268"/>
              </w:tabs>
              <w:overflowPunct/>
              <w:autoSpaceDE/>
              <w:autoSpaceDN/>
              <w:adjustRightInd/>
              <w:spacing w:before="0"/>
              <w:textAlignment w:val="auto"/>
              <w:rPr>
                <w:ins w:id="738" w:author="Ross Norsworthy" w:date="2013-02-27T11:57:00Z"/>
                <w:sz w:val="22"/>
                <w:szCs w:val="22"/>
                <w:lang w:val="en-US"/>
                <w:rPrChange w:id="739" w:author="Ross Norsworthy" w:date="2013-02-27T11:58:00Z">
                  <w:rPr>
                    <w:ins w:id="740" w:author="Ross Norsworthy" w:date="2013-02-27T11:57:00Z"/>
                    <w:b/>
                    <w:lang w:val="en-US"/>
                  </w:rPr>
                </w:rPrChange>
              </w:rPr>
              <w:pPrChange w:id="741"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42" w:author="Ross Norsworthy" w:date="2013-02-27T11:57:00Z">
              <w:r w:rsidRPr="004A0E21">
                <w:rPr>
                  <w:sz w:val="22"/>
                  <w:szCs w:val="22"/>
                  <w:lang w:val="en-US"/>
                  <w:rPrChange w:id="743" w:author="Ross Norsworthy" w:date="2013-02-27T11:58:00Z">
                    <w:rPr>
                      <w:b/>
                      <w:lang w:val="en-US"/>
                    </w:rPr>
                  </w:rPrChange>
                </w:rPr>
                <w:t>6, 7, 8,12,13,14 …</w:t>
              </w:r>
            </w:ins>
          </w:p>
        </w:tc>
        <w:tc>
          <w:tcPr>
            <w:tcW w:w="1908"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Change w:id="744"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
            </w:tcPrChange>
          </w:tcPr>
          <w:p w14:paraId="2EF6E61D" w14:textId="77777777" w:rsidR="000F28AA" w:rsidRPr="000F28AA" w:rsidRDefault="00703BB0">
            <w:pPr>
              <w:tabs>
                <w:tab w:val="clear" w:pos="1134"/>
                <w:tab w:val="clear" w:pos="1871"/>
                <w:tab w:val="clear" w:pos="2268"/>
              </w:tabs>
              <w:overflowPunct/>
              <w:autoSpaceDE/>
              <w:autoSpaceDN/>
              <w:adjustRightInd/>
              <w:spacing w:before="0"/>
              <w:textAlignment w:val="auto"/>
              <w:rPr>
                <w:ins w:id="745" w:author="Ross Norsworthy" w:date="2013-02-27T11:57:00Z"/>
                <w:sz w:val="22"/>
                <w:szCs w:val="22"/>
                <w:lang w:val="en-US"/>
                <w:rPrChange w:id="746" w:author="Ross Norsworthy" w:date="2013-02-27T11:58:00Z">
                  <w:rPr>
                    <w:ins w:id="747" w:author="Ross Norsworthy" w:date="2013-02-27T11:57:00Z"/>
                    <w:b/>
                    <w:lang w:val="en-US"/>
                  </w:rPr>
                </w:rPrChange>
              </w:rPr>
              <w:pPrChange w:id="748"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49" w:author="Ross Norsworthy" w:date="2013-02-27T11:57:00Z">
              <w:r w:rsidRPr="004A0E21">
                <w:rPr>
                  <w:sz w:val="22"/>
                  <w:szCs w:val="22"/>
                  <w:lang w:val="en-US"/>
                  <w:rPrChange w:id="750" w:author="Ross Norsworthy" w:date="2013-02-27T11:58:00Z">
                    <w:rPr>
                      <w:b/>
                      <w:lang w:val="en-US"/>
                    </w:rPr>
                  </w:rPrChange>
                </w:rPr>
                <w:t>6, 7, 8,12,13,14 …</w:t>
              </w:r>
            </w:ins>
          </w:p>
        </w:tc>
        <w:tc>
          <w:tcPr>
            <w:tcW w:w="1821"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Change w:id="751"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
            </w:tcPrChange>
          </w:tcPr>
          <w:p w14:paraId="50E6BE80" w14:textId="77777777" w:rsidR="000F28AA" w:rsidRPr="000F28AA" w:rsidRDefault="00703BB0">
            <w:pPr>
              <w:tabs>
                <w:tab w:val="clear" w:pos="1134"/>
                <w:tab w:val="clear" w:pos="1871"/>
                <w:tab w:val="clear" w:pos="2268"/>
              </w:tabs>
              <w:overflowPunct/>
              <w:autoSpaceDE/>
              <w:autoSpaceDN/>
              <w:adjustRightInd/>
              <w:spacing w:before="0"/>
              <w:textAlignment w:val="auto"/>
              <w:rPr>
                <w:ins w:id="752" w:author="Ross Norsworthy" w:date="2013-02-27T11:57:00Z"/>
                <w:sz w:val="22"/>
                <w:szCs w:val="22"/>
                <w:lang w:val="en-US"/>
                <w:rPrChange w:id="753" w:author="Ross Norsworthy" w:date="2013-02-27T11:58:00Z">
                  <w:rPr>
                    <w:ins w:id="754" w:author="Ross Norsworthy" w:date="2013-02-27T11:57:00Z"/>
                    <w:b/>
                    <w:lang w:val="en-US"/>
                  </w:rPr>
                </w:rPrChange>
              </w:rPr>
              <w:pPrChange w:id="755"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56" w:author="Ross Norsworthy" w:date="2013-02-27T11:57:00Z">
              <w:r w:rsidRPr="004A0E21">
                <w:rPr>
                  <w:sz w:val="22"/>
                  <w:szCs w:val="22"/>
                  <w:lang w:val="en-US"/>
                  <w:rPrChange w:id="757" w:author="Ross Norsworthy" w:date="2013-02-27T11:58:00Z">
                    <w:rPr>
                      <w:b/>
                      <w:lang w:val="en-US"/>
                    </w:rPr>
                  </w:rPrChange>
                </w:rPr>
                <w:t>6, 7, 8,12,13,14 …</w:t>
              </w:r>
            </w:ins>
          </w:p>
        </w:tc>
      </w:tr>
      <w:tr w:rsidR="00703BB0" w:rsidRPr="00703BB0" w14:paraId="4A4085FC" w14:textId="77777777" w:rsidTr="00703BB0">
        <w:trPr>
          <w:trHeight w:val="1934"/>
          <w:ins w:id="758" w:author="Ross Norsworthy" w:date="2013-02-27T11:57:00Z"/>
          <w:trPrChange w:id="759" w:author="Ross Norsworthy" w:date="2013-02-27T11:58:00Z">
            <w:trPr>
              <w:trHeight w:val="2107"/>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760"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59C820FB" w14:textId="77777777" w:rsidR="000F28AA" w:rsidRPr="000F28AA" w:rsidRDefault="00703BB0">
            <w:pPr>
              <w:tabs>
                <w:tab w:val="clear" w:pos="1134"/>
                <w:tab w:val="clear" w:pos="1871"/>
                <w:tab w:val="clear" w:pos="2268"/>
              </w:tabs>
              <w:overflowPunct/>
              <w:autoSpaceDE/>
              <w:autoSpaceDN/>
              <w:adjustRightInd/>
              <w:spacing w:before="0"/>
              <w:textAlignment w:val="auto"/>
              <w:rPr>
                <w:ins w:id="761" w:author="Ross Norsworthy" w:date="2013-02-27T11:57:00Z"/>
                <w:sz w:val="22"/>
                <w:szCs w:val="22"/>
                <w:lang w:val="en-US"/>
                <w:rPrChange w:id="762" w:author="Ross Norsworthy" w:date="2013-02-27T11:58:00Z">
                  <w:rPr>
                    <w:ins w:id="763" w:author="Ross Norsworthy" w:date="2013-02-27T11:57:00Z"/>
                    <w:b/>
                    <w:lang w:val="en-US"/>
                  </w:rPr>
                </w:rPrChange>
              </w:rPr>
              <w:pPrChange w:id="764" w:author="Ross Norsworthy" w:date="2013-02-27T11:59:00Z">
                <w:pPr>
                  <w:tabs>
                    <w:tab w:val="clear" w:pos="1134"/>
                    <w:tab w:val="clear" w:pos="1871"/>
                    <w:tab w:val="clear" w:pos="2268"/>
                  </w:tabs>
                  <w:overflowPunct/>
                  <w:autoSpaceDE/>
                  <w:autoSpaceDN/>
                  <w:adjustRightInd/>
                  <w:spacing w:before="0"/>
                  <w:jc w:val="center"/>
                  <w:textAlignment w:val="auto"/>
                </w:pPr>
              </w:pPrChange>
            </w:pPr>
            <w:ins w:id="765" w:author="Ross Norsworthy" w:date="2013-02-27T11:57:00Z">
              <w:r w:rsidRPr="004A0E21">
                <w:rPr>
                  <w:bCs/>
                  <w:sz w:val="22"/>
                  <w:szCs w:val="22"/>
                  <w:lang w:val="en-US"/>
                  <w:rPrChange w:id="766" w:author="Ross Norsworthy" w:date="2013-02-27T11:58:00Z">
                    <w:rPr>
                      <w:b/>
                      <w:bCs/>
                      <w:lang w:val="en-US"/>
                    </w:rPr>
                  </w:rPrChange>
                </w:rPr>
                <w:t xml:space="preserve">Rationale </w:t>
              </w:r>
            </w:ins>
          </w:p>
        </w:tc>
        <w:tc>
          <w:tcPr>
            <w:tcW w:w="1821"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Change w:id="767"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tcPrChange>
          </w:tcPr>
          <w:p w14:paraId="6DA62867" w14:textId="77777777" w:rsidR="000F28AA" w:rsidRPr="000F28AA" w:rsidRDefault="00703BB0">
            <w:pPr>
              <w:tabs>
                <w:tab w:val="clear" w:pos="1134"/>
                <w:tab w:val="clear" w:pos="1871"/>
                <w:tab w:val="clear" w:pos="2268"/>
              </w:tabs>
              <w:overflowPunct/>
              <w:autoSpaceDE/>
              <w:autoSpaceDN/>
              <w:adjustRightInd/>
              <w:spacing w:before="0"/>
              <w:textAlignment w:val="auto"/>
              <w:rPr>
                <w:ins w:id="768" w:author="Ross Norsworthy" w:date="2013-02-27T11:57:00Z"/>
                <w:sz w:val="22"/>
                <w:szCs w:val="22"/>
                <w:lang w:val="en-US"/>
                <w:rPrChange w:id="769" w:author="Ross Norsworthy" w:date="2013-02-27T11:58:00Z">
                  <w:rPr>
                    <w:ins w:id="770" w:author="Ross Norsworthy" w:date="2013-02-27T11:57:00Z"/>
                    <w:b/>
                    <w:lang w:val="en-US"/>
                  </w:rPr>
                </w:rPrChange>
              </w:rPr>
              <w:pPrChange w:id="771"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72" w:author="Ross Norsworthy" w:date="2013-02-27T11:57:00Z">
              <w:r w:rsidRPr="004A0E21">
                <w:rPr>
                  <w:sz w:val="22"/>
                  <w:szCs w:val="22"/>
                  <w:lang w:val="en-US"/>
                  <w:rPrChange w:id="773" w:author="Ross Norsworthy" w:date="2013-02-27T11:58:00Z">
                    <w:rPr>
                      <w:b/>
                      <w:lang w:val="en-US"/>
                    </w:rPr>
                  </w:rPrChange>
                </w:rPr>
                <w:t>Optimum choice for recurring position reports in a ship-ship navigation safety environment.</w:t>
              </w:r>
            </w:ins>
          </w:p>
        </w:tc>
        <w:tc>
          <w:tcPr>
            <w:tcW w:w="1734" w:type="dxa"/>
            <w:tcBorders>
              <w:top w:val="single" w:sz="8" w:space="0" w:color="FFFFFF"/>
              <w:left w:val="single" w:sz="8" w:space="0" w:color="FFFFFF"/>
              <w:bottom w:val="single" w:sz="8" w:space="0" w:color="FFFFFF"/>
              <w:right w:val="single" w:sz="8" w:space="0" w:color="FFFFFF"/>
            </w:tcBorders>
            <w:shd w:val="clear" w:color="auto" w:fill="B9CDE5"/>
            <w:tcMar>
              <w:top w:w="15" w:type="dxa"/>
              <w:left w:w="108" w:type="dxa"/>
              <w:bottom w:w="0" w:type="dxa"/>
              <w:right w:w="108" w:type="dxa"/>
            </w:tcMar>
            <w:hideMark/>
            <w:tcPrChange w:id="774" w:author="Ross Norsworthy" w:date="2013-02-27T11:58:00Z">
              <w:tcPr>
                <w:tcW w:w="2400" w:type="dxa"/>
                <w:tcBorders>
                  <w:top w:val="single" w:sz="8" w:space="0" w:color="FFFFFF"/>
                  <w:left w:val="single" w:sz="8" w:space="0" w:color="FFFFFF"/>
                  <w:bottom w:val="single" w:sz="8" w:space="0" w:color="FFFFFF"/>
                  <w:right w:val="single" w:sz="8" w:space="0" w:color="FFFFFF"/>
                </w:tcBorders>
                <w:shd w:val="clear" w:color="auto" w:fill="B9CDE5"/>
                <w:tcMar>
                  <w:top w:w="15" w:type="dxa"/>
                  <w:left w:w="108" w:type="dxa"/>
                  <w:bottom w:w="0" w:type="dxa"/>
                  <w:right w:w="108" w:type="dxa"/>
                </w:tcMar>
                <w:hideMark/>
              </w:tcPr>
            </w:tcPrChange>
          </w:tcPr>
          <w:p w14:paraId="1A68F4DA" w14:textId="77777777" w:rsidR="000F28AA" w:rsidRPr="000F28AA" w:rsidRDefault="00703BB0">
            <w:pPr>
              <w:tabs>
                <w:tab w:val="clear" w:pos="1134"/>
                <w:tab w:val="clear" w:pos="1871"/>
                <w:tab w:val="clear" w:pos="2268"/>
              </w:tabs>
              <w:overflowPunct/>
              <w:autoSpaceDE/>
              <w:autoSpaceDN/>
              <w:adjustRightInd/>
              <w:spacing w:before="0"/>
              <w:textAlignment w:val="auto"/>
              <w:rPr>
                <w:ins w:id="775" w:author="Ross Norsworthy" w:date="2013-02-27T11:57:00Z"/>
                <w:sz w:val="22"/>
                <w:szCs w:val="22"/>
                <w:lang w:val="en-US"/>
                <w:rPrChange w:id="776" w:author="Ross Norsworthy" w:date="2013-02-27T11:58:00Z">
                  <w:rPr>
                    <w:ins w:id="777" w:author="Ross Norsworthy" w:date="2013-02-27T11:57:00Z"/>
                    <w:b/>
                    <w:lang w:val="en-US"/>
                  </w:rPr>
                </w:rPrChange>
              </w:rPr>
              <w:pPrChange w:id="778"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79" w:author="Ross Norsworthy" w:date="2013-02-27T11:57:00Z">
              <w:r w:rsidRPr="004A0E21">
                <w:rPr>
                  <w:sz w:val="22"/>
                  <w:szCs w:val="22"/>
                  <w:lang w:val="en-US"/>
                  <w:rPrChange w:id="780" w:author="Ross Norsworthy" w:date="2013-02-27T11:58:00Z">
                    <w:rPr>
                      <w:b/>
                      <w:lang w:val="en-US"/>
                    </w:rPr>
                  </w:rPrChange>
                </w:rPr>
                <w:t xml:space="preserve">Provides high (3X) data transmission. Inferior CCR (+9dB) and range discrimination.  </w:t>
              </w:r>
            </w:ins>
          </w:p>
        </w:tc>
        <w:tc>
          <w:tcPr>
            <w:tcW w:w="1908"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Change w:id="781" w:author="Ross Norsworthy" w:date="2013-02-27T11:58:00Z">
              <w:tcPr>
                <w:tcW w:w="264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
            </w:tcPrChange>
          </w:tcPr>
          <w:p w14:paraId="4786055E" w14:textId="77777777" w:rsidR="000F28AA" w:rsidRPr="000F28AA" w:rsidRDefault="00703BB0">
            <w:pPr>
              <w:tabs>
                <w:tab w:val="clear" w:pos="1134"/>
                <w:tab w:val="clear" w:pos="1871"/>
                <w:tab w:val="clear" w:pos="2268"/>
              </w:tabs>
              <w:overflowPunct/>
              <w:autoSpaceDE/>
              <w:autoSpaceDN/>
              <w:adjustRightInd/>
              <w:spacing w:before="0"/>
              <w:textAlignment w:val="auto"/>
              <w:rPr>
                <w:ins w:id="782" w:author="Ross Norsworthy" w:date="2013-02-27T11:57:00Z"/>
                <w:sz w:val="22"/>
                <w:szCs w:val="22"/>
                <w:lang w:val="en-US"/>
                <w:rPrChange w:id="783" w:author="Ross Norsworthy" w:date="2013-02-27T11:58:00Z">
                  <w:rPr>
                    <w:ins w:id="784" w:author="Ross Norsworthy" w:date="2013-02-27T11:57:00Z"/>
                    <w:b/>
                    <w:lang w:val="en-US"/>
                  </w:rPr>
                </w:rPrChange>
              </w:rPr>
              <w:pPrChange w:id="785"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86" w:author="Ross Norsworthy" w:date="2013-02-27T11:57:00Z">
              <w:r w:rsidRPr="004A0E21">
                <w:rPr>
                  <w:sz w:val="22"/>
                  <w:szCs w:val="22"/>
                  <w:lang w:val="en-US"/>
                  <w:rPrChange w:id="787" w:author="Ross Norsworthy" w:date="2013-02-27T11:58:00Z">
                    <w:rPr>
                      <w:b/>
                      <w:lang w:val="en-US"/>
                    </w:rPr>
                  </w:rPrChange>
                </w:rPr>
                <w:t xml:space="preserve">Provides high (4X) </w:t>
              </w:r>
              <w:proofErr w:type="gramStart"/>
              <w:r w:rsidRPr="004A0E21">
                <w:rPr>
                  <w:sz w:val="22"/>
                  <w:szCs w:val="22"/>
                  <w:lang w:val="en-US"/>
                  <w:rPrChange w:id="788" w:author="Ross Norsworthy" w:date="2013-02-27T11:58:00Z">
                    <w:rPr>
                      <w:b/>
                      <w:lang w:val="en-US"/>
                    </w:rPr>
                  </w:rPrChange>
                </w:rPr>
                <w:t>data  transmission</w:t>
              </w:r>
              <w:proofErr w:type="gramEnd"/>
              <w:r w:rsidRPr="004A0E21">
                <w:rPr>
                  <w:sz w:val="22"/>
                  <w:szCs w:val="22"/>
                  <w:lang w:val="en-US"/>
                  <w:rPrChange w:id="789" w:author="Ross Norsworthy" w:date="2013-02-27T11:58:00Z">
                    <w:rPr>
                      <w:b/>
                      <w:lang w:val="en-US"/>
                    </w:rPr>
                  </w:rPrChange>
                </w:rPr>
                <w:t xml:space="preserve">.  Inferior CCR (+15dB) and range discrimination.  </w:t>
              </w:r>
            </w:ins>
          </w:p>
        </w:tc>
        <w:tc>
          <w:tcPr>
            <w:tcW w:w="1821"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Change w:id="790" w:author="Ross Norsworthy" w:date="2013-02-27T11:58:00Z">
              <w:tcPr>
                <w:tcW w:w="252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
            </w:tcPrChange>
          </w:tcPr>
          <w:p w14:paraId="7B88CD7F" w14:textId="77777777" w:rsidR="000F28AA" w:rsidRPr="000F28AA" w:rsidRDefault="00703BB0">
            <w:pPr>
              <w:tabs>
                <w:tab w:val="clear" w:pos="1134"/>
                <w:tab w:val="clear" w:pos="1871"/>
                <w:tab w:val="clear" w:pos="2268"/>
              </w:tabs>
              <w:overflowPunct/>
              <w:autoSpaceDE/>
              <w:autoSpaceDN/>
              <w:adjustRightInd/>
              <w:spacing w:before="0"/>
              <w:textAlignment w:val="auto"/>
              <w:rPr>
                <w:ins w:id="791" w:author="Ross Norsworthy" w:date="2013-02-27T11:57:00Z"/>
                <w:sz w:val="22"/>
                <w:szCs w:val="22"/>
                <w:lang w:val="en-US"/>
                <w:rPrChange w:id="792" w:author="Ross Norsworthy" w:date="2013-02-27T11:58:00Z">
                  <w:rPr>
                    <w:ins w:id="793" w:author="Ross Norsworthy" w:date="2013-02-27T11:57:00Z"/>
                    <w:b/>
                    <w:lang w:val="en-US"/>
                  </w:rPr>
                </w:rPrChange>
              </w:rPr>
              <w:pPrChange w:id="794" w:author="Ross Norsworthy" w:date="2013-02-27T11:59: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795" w:author="Ross Norsworthy" w:date="2013-02-27T11:57:00Z">
              <w:r w:rsidRPr="004A0E21">
                <w:rPr>
                  <w:sz w:val="22"/>
                  <w:szCs w:val="22"/>
                  <w:lang w:val="en-US"/>
                  <w:rPrChange w:id="796" w:author="Ross Norsworthy" w:date="2013-02-27T11:58:00Z">
                    <w:rPr>
                      <w:b/>
                      <w:lang w:val="en-US"/>
                    </w:rPr>
                  </w:rPrChange>
                </w:rPr>
                <w:t xml:space="preserve">Highest (8X) data rate for a 25kHz channel (compress multi-slot messages to a single slot).  </w:t>
              </w:r>
            </w:ins>
          </w:p>
        </w:tc>
      </w:tr>
    </w:tbl>
    <w:p w14:paraId="2860F056" w14:textId="77777777" w:rsidR="00703BB0" w:rsidRDefault="00703BB0">
      <w:pPr>
        <w:tabs>
          <w:tab w:val="clear" w:pos="1134"/>
          <w:tab w:val="clear" w:pos="1871"/>
          <w:tab w:val="clear" w:pos="2268"/>
        </w:tabs>
        <w:overflowPunct/>
        <w:autoSpaceDE/>
        <w:autoSpaceDN/>
        <w:adjustRightInd/>
        <w:spacing w:before="0"/>
        <w:jc w:val="center"/>
        <w:textAlignment w:val="auto"/>
        <w:rPr>
          <w:ins w:id="797" w:author="Ross Norsworthy" w:date="2013-02-27T12:00:00Z"/>
          <w:b/>
          <w:lang w:val="en-US"/>
        </w:rPr>
        <w:pPrChange w:id="798" w:author="Ross Norsworthy" w:date="2013-02-27T11:56:00Z">
          <w:pPr>
            <w:tabs>
              <w:tab w:val="clear" w:pos="1134"/>
              <w:tab w:val="clear" w:pos="1871"/>
              <w:tab w:val="clear" w:pos="2268"/>
            </w:tabs>
            <w:overflowPunct/>
            <w:autoSpaceDE/>
            <w:autoSpaceDN/>
            <w:adjustRightInd/>
            <w:spacing w:before="0"/>
            <w:textAlignment w:val="auto"/>
          </w:pPr>
        </w:pPrChange>
      </w:pPr>
    </w:p>
    <w:p w14:paraId="29F0DA47" w14:textId="77777777" w:rsidR="006D5204" w:rsidRDefault="006D5204" w:rsidP="004A0E21">
      <w:pPr>
        <w:tabs>
          <w:tab w:val="clear" w:pos="1134"/>
          <w:tab w:val="clear" w:pos="1871"/>
          <w:tab w:val="clear" w:pos="2268"/>
        </w:tabs>
        <w:overflowPunct/>
        <w:autoSpaceDE/>
        <w:autoSpaceDN/>
        <w:adjustRightInd/>
        <w:spacing w:before="0"/>
        <w:jc w:val="center"/>
        <w:textAlignment w:val="auto"/>
        <w:rPr>
          <w:ins w:id="799" w:author="Ross Norsworthy" w:date="2013-02-27T12:18:00Z"/>
          <w:b/>
          <w:lang w:val="en-US"/>
        </w:rPr>
      </w:pPr>
    </w:p>
    <w:p w14:paraId="17F290C4" w14:textId="77777777" w:rsidR="004A0E21" w:rsidRPr="004A0E21" w:rsidRDefault="004A0E21" w:rsidP="004A0E21">
      <w:pPr>
        <w:tabs>
          <w:tab w:val="clear" w:pos="1134"/>
          <w:tab w:val="clear" w:pos="1871"/>
          <w:tab w:val="clear" w:pos="2268"/>
        </w:tabs>
        <w:overflowPunct/>
        <w:autoSpaceDE/>
        <w:autoSpaceDN/>
        <w:adjustRightInd/>
        <w:spacing w:before="0"/>
        <w:jc w:val="center"/>
        <w:textAlignment w:val="auto"/>
        <w:rPr>
          <w:ins w:id="800" w:author="Ross Norsworthy" w:date="2013-02-27T12:00:00Z"/>
          <w:b/>
          <w:lang w:val="en-US"/>
        </w:rPr>
      </w:pPr>
      <w:ins w:id="801" w:author="Ross Norsworthy" w:date="2013-02-27T12:00:00Z">
        <w:r w:rsidRPr="004A0E21">
          <w:rPr>
            <w:b/>
            <w:lang w:val="en-US"/>
          </w:rPr>
          <w:t xml:space="preserve">Table </w:t>
        </w:r>
        <w:r>
          <w:rPr>
            <w:b/>
            <w:lang w:val="en-US"/>
          </w:rPr>
          <w:t>3</w:t>
        </w:r>
      </w:ins>
    </w:p>
    <w:p w14:paraId="4FA860CE" w14:textId="77777777" w:rsidR="004A0E21" w:rsidRDefault="004A0E21" w:rsidP="00576CED">
      <w:pPr>
        <w:tabs>
          <w:tab w:val="clear" w:pos="1134"/>
          <w:tab w:val="clear" w:pos="1871"/>
          <w:tab w:val="clear" w:pos="2268"/>
        </w:tabs>
        <w:overflowPunct/>
        <w:autoSpaceDE/>
        <w:autoSpaceDN/>
        <w:adjustRightInd/>
        <w:spacing w:before="0"/>
        <w:textAlignment w:val="auto"/>
        <w:rPr>
          <w:ins w:id="802" w:author="Ross Norsworthy" w:date="2013-02-27T12:01:00Z"/>
          <w:b/>
          <w:lang w:val="en-US"/>
        </w:rPr>
      </w:pPr>
      <w:ins w:id="803" w:author="Ross Norsworthy" w:date="2013-02-27T12:01:00Z">
        <w:r w:rsidRPr="004A0E21">
          <w:rPr>
            <w:b/>
            <w:lang w:val="en-US"/>
          </w:rPr>
          <w:lastRenderedPageBreak/>
          <w:t>Comparison of Data Transfer Methods for VDE by WRC-12 (refers to Rec. ITU-R M.</w:t>
        </w:r>
        <w:del w:id="804" w:author="Browning" w:date="2013-02-27T14:14:00Z">
          <w:r w:rsidRPr="004A0E21" w:rsidDel="003E4258">
            <w:rPr>
              <w:b/>
              <w:lang w:val="en-US"/>
            </w:rPr>
            <w:delText>1842</w:delText>
          </w:r>
        </w:del>
      </w:ins>
      <w:ins w:id="805" w:author="Browning" w:date="2013-02-27T14:14:00Z">
        <w:r w:rsidR="003E4258">
          <w:rPr>
            <w:b/>
            <w:lang w:val="en-US"/>
          </w:rPr>
          <w:t>1842</w:t>
        </w:r>
      </w:ins>
      <w:ins w:id="806" w:author="Ross Norsworthy" w:date="2013-02-27T12:01:00Z">
        <w:r w:rsidRPr="004A0E21">
          <w:rPr>
            <w:b/>
            <w:lang w:val="en-US"/>
          </w:rPr>
          <w:t>)</w:t>
        </w:r>
      </w:ins>
    </w:p>
    <w:p w14:paraId="0996A21F" w14:textId="77777777" w:rsidR="004A0E21" w:rsidRDefault="004A0E21" w:rsidP="00576CED">
      <w:pPr>
        <w:tabs>
          <w:tab w:val="clear" w:pos="1134"/>
          <w:tab w:val="clear" w:pos="1871"/>
          <w:tab w:val="clear" w:pos="2268"/>
        </w:tabs>
        <w:overflowPunct/>
        <w:autoSpaceDE/>
        <w:autoSpaceDN/>
        <w:adjustRightInd/>
        <w:spacing w:before="0"/>
        <w:textAlignment w:val="auto"/>
        <w:rPr>
          <w:ins w:id="807" w:author="Ross Norsworthy" w:date="2013-02-27T12:01:00Z"/>
          <w:b/>
          <w:lang w:val="en-US"/>
        </w:rPr>
      </w:pPr>
    </w:p>
    <w:tbl>
      <w:tblPr>
        <w:tblW w:w="9468" w:type="dxa"/>
        <w:tblCellMar>
          <w:left w:w="0" w:type="dxa"/>
          <w:right w:w="0" w:type="dxa"/>
        </w:tblCellMar>
        <w:tblLook w:val="04A0" w:firstRow="1" w:lastRow="0" w:firstColumn="1" w:lastColumn="0" w:noHBand="0" w:noVBand="1"/>
        <w:tblPrChange w:id="808" w:author="Ross Norsworthy" w:date="2013-02-27T12:07:00Z">
          <w:tblPr>
            <w:tblW w:w="12480" w:type="dxa"/>
            <w:tblCellMar>
              <w:left w:w="0" w:type="dxa"/>
              <w:right w:w="0" w:type="dxa"/>
            </w:tblCellMar>
            <w:tblLook w:val="04A0" w:firstRow="1" w:lastRow="0" w:firstColumn="1" w:lastColumn="0" w:noHBand="0" w:noVBand="1"/>
          </w:tblPr>
        </w:tblPrChange>
      </w:tblPr>
      <w:tblGrid>
        <w:gridCol w:w="1908"/>
        <w:gridCol w:w="2610"/>
        <w:gridCol w:w="2430"/>
        <w:gridCol w:w="2520"/>
        <w:tblGridChange w:id="809">
          <w:tblGrid>
            <w:gridCol w:w="1908"/>
            <w:gridCol w:w="270"/>
            <w:gridCol w:w="2430"/>
            <w:gridCol w:w="900"/>
            <w:gridCol w:w="1530"/>
            <w:gridCol w:w="2430"/>
            <w:gridCol w:w="3012"/>
          </w:tblGrid>
        </w:tblGridChange>
      </w:tblGrid>
      <w:tr w:rsidR="004A0E21" w:rsidRPr="004A0E21" w14:paraId="3CF864E1" w14:textId="77777777" w:rsidTr="004A0E21">
        <w:trPr>
          <w:trHeight w:val="989"/>
          <w:ins w:id="810" w:author="Ross Norsworthy" w:date="2013-02-27T12:01:00Z"/>
          <w:trPrChange w:id="811" w:author="Ross Norsworthy" w:date="2013-02-27T12:07:00Z">
            <w:trPr>
              <w:trHeight w:val="989"/>
            </w:trPr>
          </w:trPrChange>
        </w:trPr>
        <w:tc>
          <w:tcPr>
            <w:tcW w:w="1908"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Change w:id="812" w:author="Ross Norsworthy" w:date="2013-02-27T12:07:00Z">
              <w:tcPr>
                <w:tcW w:w="2178" w:type="dxa"/>
                <w:gridSpan w:val="2"/>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tcPrChange>
          </w:tcPr>
          <w:p w14:paraId="72D62639" w14:textId="77777777" w:rsidR="000F28AA" w:rsidRPr="000F28AA" w:rsidRDefault="004A0E21">
            <w:pPr>
              <w:tabs>
                <w:tab w:val="clear" w:pos="1134"/>
                <w:tab w:val="clear" w:pos="1871"/>
                <w:tab w:val="clear" w:pos="2268"/>
              </w:tabs>
              <w:overflowPunct/>
              <w:autoSpaceDE/>
              <w:autoSpaceDN/>
              <w:adjustRightInd/>
              <w:spacing w:before="0"/>
              <w:textAlignment w:val="auto"/>
              <w:rPr>
                <w:ins w:id="813" w:author="Ross Norsworthy" w:date="2013-02-27T12:01:00Z"/>
                <w:sz w:val="22"/>
                <w:szCs w:val="22"/>
                <w:lang w:val="en-US"/>
                <w:rPrChange w:id="814" w:author="Ross Norsworthy" w:date="2013-02-27T12:02:00Z">
                  <w:rPr>
                    <w:ins w:id="815" w:author="Ross Norsworthy" w:date="2013-02-27T12:01:00Z"/>
                    <w:lang w:val="en-US"/>
                  </w:rPr>
                </w:rPrChange>
              </w:rPr>
              <w:pPrChange w:id="816" w:author="Ross Norsworthy" w:date="2013-02-27T12:02:00Z">
                <w:pPr>
                  <w:tabs>
                    <w:tab w:val="clear" w:pos="1134"/>
                    <w:tab w:val="clear" w:pos="1871"/>
                    <w:tab w:val="clear" w:pos="2268"/>
                  </w:tabs>
                  <w:overflowPunct/>
                  <w:autoSpaceDE/>
                  <w:autoSpaceDN/>
                  <w:adjustRightInd/>
                  <w:spacing w:before="0"/>
                  <w:jc w:val="center"/>
                  <w:textAlignment w:val="auto"/>
                </w:pPr>
              </w:pPrChange>
            </w:pPr>
            <w:ins w:id="817" w:author="Ross Norsworthy" w:date="2013-02-27T12:01:00Z">
              <w:r w:rsidRPr="004A0E21">
                <w:rPr>
                  <w:bCs/>
                  <w:sz w:val="22"/>
                  <w:szCs w:val="22"/>
                  <w:lang w:val="en-US"/>
                  <w:rPrChange w:id="818" w:author="Ross Norsworthy" w:date="2013-02-27T12:02:00Z">
                    <w:rPr>
                      <w:b/>
                      <w:bCs/>
                      <w:lang w:val="en-US"/>
                    </w:rPr>
                  </w:rPrChange>
                </w:rPr>
                <w:t> </w:t>
              </w:r>
            </w:ins>
          </w:p>
        </w:tc>
        <w:tc>
          <w:tcPr>
            <w:tcW w:w="2610" w:type="dxa"/>
            <w:tcBorders>
              <w:top w:val="single" w:sz="8" w:space="0" w:color="FFFFFF"/>
              <w:left w:val="single" w:sz="8" w:space="0" w:color="FFFFFF"/>
              <w:bottom w:val="single" w:sz="24" w:space="0" w:color="FFFFFF"/>
              <w:right w:val="single" w:sz="8" w:space="0" w:color="FFFFFF"/>
            </w:tcBorders>
            <w:shd w:val="clear" w:color="auto" w:fill="558ED5"/>
            <w:tcMar>
              <w:top w:w="15" w:type="dxa"/>
              <w:left w:w="108" w:type="dxa"/>
              <w:bottom w:w="0" w:type="dxa"/>
              <w:right w:w="108" w:type="dxa"/>
            </w:tcMar>
            <w:hideMark/>
            <w:tcPrChange w:id="819" w:author="Ross Norsworthy" w:date="2013-02-27T12:07:00Z">
              <w:tcPr>
                <w:tcW w:w="3330" w:type="dxa"/>
                <w:gridSpan w:val="2"/>
                <w:tcBorders>
                  <w:top w:val="single" w:sz="8" w:space="0" w:color="FFFFFF"/>
                  <w:left w:val="single" w:sz="8" w:space="0" w:color="FFFFFF"/>
                  <w:bottom w:val="single" w:sz="24" w:space="0" w:color="FFFFFF"/>
                  <w:right w:val="single" w:sz="8" w:space="0" w:color="FFFFFF"/>
                </w:tcBorders>
                <w:shd w:val="clear" w:color="auto" w:fill="558ED5"/>
                <w:tcMar>
                  <w:top w:w="15" w:type="dxa"/>
                  <w:left w:w="108" w:type="dxa"/>
                  <w:bottom w:w="0" w:type="dxa"/>
                  <w:right w:w="108" w:type="dxa"/>
                </w:tcMar>
                <w:hideMark/>
              </w:tcPr>
            </w:tcPrChange>
          </w:tcPr>
          <w:p w14:paraId="1C8543EF" w14:textId="77777777" w:rsidR="004A0E21" w:rsidRPr="004A0E21" w:rsidRDefault="004A0E21">
            <w:pPr>
              <w:tabs>
                <w:tab w:val="clear" w:pos="1134"/>
                <w:tab w:val="clear" w:pos="1871"/>
                <w:tab w:val="clear" w:pos="2268"/>
              </w:tabs>
              <w:overflowPunct/>
              <w:autoSpaceDE/>
              <w:autoSpaceDN/>
              <w:adjustRightInd/>
              <w:spacing w:before="0"/>
              <w:textAlignment w:val="auto"/>
              <w:rPr>
                <w:ins w:id="820" w:author="Ross Norsworthy" w:date="2013-02-27T12:01:00Z"/>
                <w:sz w:val="22"/>
                <w:szCs w:val="22"/>
                <w:lang w:val="en-US"/>
                <w:rPrChange w:id="821" w:author="Ross Norsworthy" w:date="2013-02-27T12:02:00Z">
                  <w:rPr>
                    <w:ins w:id="822" w:author="Ross Norsworthy" w:date="2013-02-27T12:01:00Z"/>
                    <w:lang w:val="en-US"/>
                  </w:rPr>
                </w:rPrChange>
              </w:rPr>
              <w:pPrChange w:id="823" w:author="Ross Norsworthy" w:date="2013-02-27T12:02:00Z">
                <w:pPr>
                  <w:tabs>
                    <w:tab w:val="clear" w:pos="1134"/>
                    <w:tab w:val="clear" w:pos="1871"/>
                    <w:tab w:val="clear" w:pos="2268"/>
                  </w:tabs>
                  <w:overflowPunct/>
                  <w:autoSpaceDE/>
                  <w:autoSpaceDN/>
                  <w:adjustRightInd/>
                  <w:spacing w:before="0"/>
                  <w:jc w:val="center"/>
                  <w:textAlignment w:val="auto"/>
                </w:pPr>
              </w:pPrChange>
            </w:pPr>
            <w:ins w:id="824" w:author="Ross Norsworthy" w:date="2013-02-27T12:01:00Z">
              <w:r w:rsidRPr="004A0E21">
                <w:rPr>
                  <w:bCs/>
                  <w:sz w:val="22"/>
                  <w:szCs w:val="22"/>
                  <w:lang w:val="en-US"/>
                  <w:rPrChange w:id="825" w:author="Ross Norsworthy" w:date="2013-02-27T12:02:00Z">
                    <w:rPr>
                      <w:b/>
                      <w:bCs/>
                      <w:lang w:val="en-US"/>
                    </w:rPr>
                  </w:rPrChange>
                </w:rPr>
                <w:t>VDE Data Transfer Methods</w:t>
              </w:r>
            </w:ins>
          </w:p>
          <w:p w14:paraId="3F8BD89A" w14:textId="77777777" w:rsidR="000F28AA" w:rsidRPr="000F28AA" w:rsidRDefault="004A0E21">
            <w:pPr>
              <w:tabs>
                <w:tab w:val="clear" w:pos="1134"/>
                <w:tab w:val="clear" w:pos="1871"/>
                <w:tab w:val="clear" w:pos="2268"/>
              </w:tabs>
              <w:overflowPunct/>
              <w:autoSpaceDE/>
              <w:autoSpaceDN/>
              <w:adjustRightInd/>
              <w:spacing w:before="0"/>
              <w:textAlignment w:val="auto"/>
              <w:rPr>
                <w:ins w:id="826" w:author="Ross Norsworthy" w:date="2013-02-27T12:01:00Z"/>
                <w:sz w:val="22"/>
                <w:szCs w:val="22"/>
                <w:lang w:val="en-US"/>
                <w:rPrChange w:id="827" w:author="Ross Norsworthy" w:date="2013-02-27T12:02:00Z">
                  <w:rPr>
                    <w:ins w:id="828" w:author="Ross Norsworthy" w:date="2013-02-27T12:01:00Z"/>
                    <w:lang w:val="en-US"/>
                  </w:rPr>
                </w:rPrChange>
              </w:rPr>
              <w:pPrChange w:id="829" w:author="Ross Norsworthy" w:date="2013-02-27T12:02:00Z">
                <w:pPr>
                  <w:tabs>
                    <w:tab w:val="clear" w:pos="1134"/>
                    <w:tab w:val="clear" w:pos="1871"/>
                    <w:tab w:val="clear" w:pos="2268"/>
                  </w:tabs>
                  <w:overflowPunct/>
                  <w:autoSpaceDE/>
                  <w:autoSpaceDN/>
                  <w:adjustRightInd/>
                  <w:spacing w:before="0"/>
                  <w:jc w:val="center"/>
                  <w:textAlignment w:val="auto"/>
                </w:pPr>
              </w:pPrChange>
            </w:pPr>
            <w:ins w:id="830" w:author="Ross Norsworthy" w:date="2013-02-27T12:01:00Z">
              <w:r w:rsidRPr="004A0E21">
                <w:rPr>
                  <w:bCs/>
                  <w:sz w:val="22"/>
                  <w:szCs w:val="22"/>
                  <w:lang w:val="en-US"/>
                  <w:rPrChange w:id="831" w:author="Ross Norsworthy" w:date="2013-02-27T12:02:00Z">
                    <w:rPr>
                      <w:b/>
                      <w:bCs/>
                      <w:lang w:val="en-US"/>
                    </w:rPr>
                  </w:rPrChange>
                </w:rPr>
                <w:t>For 25 kHz Channels</w:t>
              </w:r>
            </w:ins>
          </w:p>
        </w:tc>
        <w:tc>
          <w:tcPr>
            <w:tcW w:w="4950" w:type="dxa"/>
            <w:gridSpan w:val="2"/>
            <w:tcBorders>
              <w:top w:val="single" w:sz="8" w:space="0" w:color="FFFFFF"/>
              <w:left w:val="single" w:sz="8" w:space="0" w:color="FFFFFF"/>
              <w:bottom w:val="single" w:sz="24" w:space="0" w:color="FFFFFF"/>
              <w:right w:val="single" w:sz="8" w:space="0" w:color="FFFFFF"/>
            </w:tcBorders>
            <w:shd w:val="clear" w:color="auto" w:fill="604A7B"/>
            <w:tcMar>
              <w:top w:w="15" w:type="dxa"/>
              <w:left w:w="108" w:type="dxa"/>
              <w:bottom w:w="0" w:type="dxa"/>
              <w:right w:w="108" w:type="dxa"/>
            </w:tcMar>
            <w:hideMark/>
            <w:tcPrChange w:id="832" w:author="Ross Norsworthy" w:date="2013-02-27T12:07:00Z">
              <w:tcPr>
                <w:tcW w:w="6972" w:type="dxa"/>
                <w:gridSpan w:val="3"/>
                <w:tcBorders>
                  <w:top w:val="single" w:sz="8" w:space="0" w:color="FFFFFF"/>
                  <w:left w:val="single" w:sz="8" w:space="0" w:color="FFFFFF"/>
                  <w:bottom w:val="single" w:sz="24" w:space="0" w:color="FFFFFF"/>
                  <w:right w:val="single" w:sz="8" w:space="0" w:color="FFFFFF"/>
                </w:tcBorders>
                <w:shd w:val="clear" w:color="auto" w:fill="604A7B"/>
                <w:tcMar>
                  <w:top w:w="15" w:type="dxa"/>
                  <w:left w:w="108" w:type="dxa"/>
                  <w:bottom w:w="0" w:type="dxa"/>
                  <w:right w:w="108" w:type="dxa"/>
                </w:tcMar>
                <w:hideMark/>
              </w:tcPr>
            </w:tcPrChange>
          </w:tcPr>
          <w:p w14:paraId="73016F4C" w14:textId="77777777" w:rsidR="004A0E21" w:rsidRPr="004A0E21" w:rsidRDefault="004A0E21">
            <w:pPr>
              <w:tabs>
                <w:tab w:val="clear" w:pos="1134"/>
                <w:tab w:val="clear" w:pos="1871"/>
                <w:tab w:val="clear" w:pos="2268"/>
              </w:tabs>
              <w:overflowPunct/>
              <w:autoSpaceDE/>
              <w:autoSpaceDN/>
              <w:adjustRightInd/>
              <w:spacing w:before="0"/>
              <w:textAlignment w:val="auto"/>
              <w:rPr>
                <w:ins w:id="833" w:author="Ross Norsworthy" w:date="2013-02-27T12:01:00Z"/>
                <w:sz w:val="22"/>
                <w:szCs w:val="22"/>
                <w:lang w:val="en-US"/>
                <w:rPrChange w:id="834" w:author="Ross Norsworthy" w:date="2013-02-27T12:02:00Z">
                  <w:rPr>
                    <w:ins w:id="835" w:author="Ross Norsworthy" w:date="2013-02-27T12:01:00Z"/>
                    <w:lang w:val="en-US"/>
                  </w:rPr>
                </w:rPrChange>
              </w:rPr>
              <w:pPrChange w:id="836" w:author="Ross Norsworthy" w:date="2013-02-27T12:02:00Z">
                <w:pPr>
                  <w:tabs>
                    <w:tab w:val="clear" w:pos="1134"/>
                    <w:tab w:val="clear" w:pos="1871"/>
                    <w:tab w:val="clear" w:pos="2268"/>
                  </w:tabs>
                  <w:overflowPunct/>
                  <w:autoSpaceDE/>
                  <w:autoSpaceDN/>
                  <w:adjustRightInd/>
                  <w:spacing w:before="0"/>
                  <w:jc w:val="center"/>
                  <w:textAlignment w:val="auto"/>
                </w:pPr>
              </w:pPrChange>
            </w:pPr>
            <w:ins w:id="837" w:author="Ross Norsworthy" w:date="2013-02-27T12:01:00Z">
              <w:r w:rsidRPr="004A0E21">
                <w:rPr>
                  <w:bCs/>
                  <w:sz w:val="22"/>
                  <w:szCs w:val="22"/>
                  <w:lang w:val="en-US"/>
                  <w:rPrChange w:id="838" w:author="Ross Norsworthy" w:date="2013-02-27T12:02:00Z">
                    <w:rPr>
                      <w:b/>
                      <w:bCs/>
                      <w:lang w:val="en-US"/>
                    </w:rPr>
                  </w:rPrChange>
                </w:rPr>
                <w:t>VDE Data Transfer Methods</w:t>
              </w:r>
            </w:ins>
          </w:p>
          <w:p w14:paraId="1917B145" w14:textId="77777777" w:rsidR="000F28AA" w:rsidRPr="000F28AA" w:rsidRDefault="004A0E21">
            <w:pPr>
              <w:tabs>
                <w:tab w:val="clear" w:pos="1134"/>
                <w:tab w:val="clear" w:pos="1871"/>
                <w:tab w:val="clear" w:pos="2268"/>
              </w:tabs>
              <w:overflowPunct/>
              <w:autoSpaceDE/>
              <w:autoSpaceDN/>
              <w:adjustRightInd/>
              <w:spacing w:before="0"/>
              <w:textAlignment w:val="auto"/>
              <w:rPr>
                <w:ins w:id="839" w:author="Ross Norsworthy" w:date="2013-02-27T12:01:00Z"/>
                <w:sz w:val="22"/>
                <w:szCs w:val="22"/>
                <w:lang w:val="en-US"/>
                <w:rPrChange w:id="840" w:author="Ross Norsworthy" w:date="2013-02-27T12:02:00Z">
                  <w:rPr>
                    <w:ins w:id="841" w:author="Ross Norsworthy" w:date="2013-02-27T12:01:00Z"/>
                    <w:lang w:val="en-US"/>
                  </w:rPr>
                </w:rPrChange>
              </w:rPr>
              <w:pPrChange w:id="842" w:author="Ross Norsworthy" w:date="2013-02-27T12:02:00Z">
                <w:pPr>
                  <w:tabs>
                    <w:tab w:val="clear" w:pos="1134"/>
                    <w:tab w:val="clear" w:pos="1871"/>
                    <w:tab w:val="clear" w:pos="2268"/>
                  </w:tabs>
                  <w:overflowPunct/>
                  <w:autoSpaceDE/>
                  <w:autoSpaceDN/>
                  <w:adjustRightInd/>
                  <w:spacing w:before="0"/>
                  <w:jc w:val="center"/>
                  <w:textAlignment w:val="auto"/>
                </w:pPr>
              </w:pPrChange>
            </w:pPr>
            <w:ins w:id="843" w:author="Ross Norsworthy" w:date="2013-02-27T12:01:00Z">
              <w:r w:rsidRPr="004A0E21">
                <w:rPr>
                  <w:bCs/>
                  <w:sz w:val="22"/>
                  <w:szCs w:val="22"/>
                  <w:lang w:val="en-US"/>
                  <w:rPrChange w:id="844" w:author="Ross Norsworthy" w:date="2013-02-27T12:02:00Z">
                    <w:rPr>
                      <w:b/>
                      <w:bCs/>
                      <w:lang w:val="en-US"/>
                    </w:rPr>
                  </w:rPrChange>
                </w:rPr>
                <w:t xml:space="preserve">For 50 kHz and 100 kHz Channels </w:t>
              </w:r>
            </w:ins>
          </w:p>
        </w:tc>
      </w:tr>
      <w:tr w:rsidR="004A0E21" w:rsidRPr="004A0E21" w14:paraId="4372DF4A" w14:textId="77777777" w:rsidTr="004A0E21">
        <w:tblPrEx>
          <w:tblPrExChange w:id="845" w:author="Ross Norsworthy" w:date="2013-02-27T12:07:00Z">
            <w:tblPrEx>
              <w:tblW w:w="9468" w:type="dxa"/>
            </w:tblPrEx>
          </w:tblPrExChange>
        </w:tblPrEx>
        <w:trPr>
          <w:trHeight w:val="269"/>
          <w:ins w:id="846" w:author="Ross Norsworthy" w:date="2013-02-27T12:01:00Z"/>
          <w:trPrChange w:id="847" w:author="Ross Norsworthy" w:date="2013-02-27T12:07:00Z">
            <w:trPr>
              <w:gridAfter w:val="0"/>
              <w:trHeight w:val="269"/>
            </w:trPr>
          </w:trPrChange>
        </w:trPr>
        <w:tc>
          <w:tcPr>
            <w:tcW w:w="1908"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848" w:author="Ross Norsworthy" w:date="2013-02-27T12:07:00Z">
              <w:tcPr>
                <w:tcW w:w="1908"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2042EA26" w14:textId="77777777" w:rsidR="000F28AA" w:rsidRPr="000F28AA" w:rsidRDefault="004A0E21">
            <w:pPr>
              <w:tabs>
                <w:tab w:val="clear" w:pos="1134"/>
                <w:tab w:val="clear" w:pos="1871"/>
                <w:tab w:val="clear" w:pos="2268"/>
              </w:tabs>
              <w:overflowPunct/>
              <w:autoSpaceDE/>
              <w:autoSpaceDN/>
              <w:adjustRightInd/>
              <w:spacing w:before="0"/>
              <w:textAlignment w:val="auto"/>
              <w:rPr>
                <w:ins w:id="849" w:author="Ross Norsworthy" w:date="2013-02-27T12:01:00Z"/>
                <w:sz w:val="22"/>
                <w:szCs w:val="22"/>
                <w:lang w:val="en-US"/>
                <w:rPrChange w:id="850" w:author="Ross Norsworthy" w:date="2013-02-27T12:02:00Z">
                  <w:rPr>
                    <w:ins w:id="851" w:author="Ross Norsworthy" w:date="2013-02-27T12:01:00Z"/>
                    <w:lang w:val="en-US"/>
                  </w:rPr>
                </w:rPrChange>
              </w:rPr>
              <w:pPrChange w:id="852" w:author="Ross Norsworthy" w:date="2013-02-27T12:02:00Z">
                <w:pPr>
                  <w:tabs>
                    <w:tab w:val="clear" w:pos="1134"/>
                    <w:tab w:val="clear" w:pos="1871"/>
                    <w:tab w:val="clear" w:pos="2268"/>
                  </w:tabs>
                  <w:overflowPunct/>
                  <w:autoSpaceDE/>
                  <w:autoSpaceDN/>
                  <w:adjustRightInd/>
                  <w:spacing w:before="0"/>
                  <w:jc w:val="center"/>
                  <w:textAlignment w:val="auto"/>
                </w:pPr>
              </w:pPrChange>
            </w:pPr>
            <w:ins w:id="853" w:author="Ross Norsworthy" w:date="2013-02-27T12:01:00Z">
              <w:r w:rsidRPr="004A0E21">
                <w:rPr>
                  <w:bCs/>
                  <w:sz w:val="22"/>
                  <w:szCs w:val="22"/>
                  <w:lang w:val="en-US"/>
                  <w:rPrChange w:id="854" w:author="Ross Norsworthy" w:date="2013-02-27T12:02:00Z">
                    <w:rPr>
                      <w:b/>
                      <w:bCs/>
                      <w:lang w:val="en-US"/>
                    </w:rPr>
                  </w:rPrChange>
                </w:rPr>
                <w:t>ITU Standard and Digital Modulation</w:t>
              </w:r>
            </w:ins>
          </w:p>
        </w:tc>
        <w:tc>
          <w:tcPr>
            <w:tcW w:w="2610"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Change w:id="855" w:author="Ross Norsworthy" w:date="2013-02-27T12:07:00Z">
              <w:tcPr>
                <w:tcW w:w="2700" w:type="dxa"/>
                <w:gridSpan w:val="2"/>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tcPrChange>
          </w:tcPr>
          <w:p w14:paraId="421D888C" w14:textId="77777777" w:rsidR="004A0E21" w:rsidRPr="004A0E21" w:rsidRDefault="004A0E21">
            <w:pPr>
              <w:tabs>
                <w:tab w:val="clear" w:pos="1134"/>
                <w:tab w:val="clear" w:pos="1871"/>
                <w:tab w:val="clear" w:pos="2268"/>
              </w:tabs>
              <w:overflowPunct/>
              <w:autoSpaceDE/>
              <w:autoSpaceDN/>
              <w:adjustRightInd/>
              <w:spacing w:before="0"/>
              <w:textAlignment w:val="auto"/>
              <w:rPr>
                <w:ins w:id="856" w:author="Ross Norsworthy" w:date="2013-02-27T12:01:00Z"/>
                <w:sz w:val="22"/>
                <w:szCs w:val="22"/>
                <w:lang w:val="en-US"/>
                <w:rPrChange w:id="857" w:author="Ross Norsworthy" w:date="2013-02-27T12:02:00Z">
                  <w:rPr>
                    <w:ins w:id="858" w:author="Ross Norsworthy" w:date="2013-02-27T12:01:00Z"/>
                    <w:lang w:val="en-US"/>
                  </w:rPr>
                </w:rPrChange>
              </w:rPr>
              <w:pPrChange w:id="859"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860" w:author="Ross Norsworthy" w:date="2013-02-27T12:01:00Z">
              <w:r w:rsidRPr="004A0E21">
                <w:rPr>
                  <w:sz w:val="22"/>
                  <w:szCs w:val="22"/>
                  <w:lang w:val="en-US"/>
                  <w:rPrChange w:id="861" w:author="Ross Norsworthy" w:date="2013-02-27T12:02:00Z">
                    <w:rPr>
                      <w:lang w:val="en-US"/>
                    </w:rPr>
                  </w:rPrChange>
                </w:rPr>
                <w:t>ITU-R M.</w:t>
              </w:r>
              <w:del w:id="862" w:author="Browning" w:date="2013-02-27T14:14:00Z">
                <w:r w:rsidRPr="004A0E21" w:rsidDel="003E4258">
                  <w:rPr>
                    <w:sz w:val="22"/>
                    <w:szCs w:val="22"/>
                    <w:lang w:val="en-US"/>
                    <w:rPrChange w:id="863" w:author="Ross Norsworthy" w:date="2013-02-27T12:02:00Z">
                      <w:rPr>
                        <w:lang w:val="en-US"/>
                      </w:rPr>
                    </w:rPrChange>
                  </w:rPr>
                  <w:delText>1842</w:delText>
                </w:r>
              </w:del>
            </w:ins>
            <w:ins w:id="864" w:author="Browning" w:date="2013-02-27T14:14:00Z">
              <w:r w:rsidR="003E4258">
                <w:rPr>
                  <w:sz w:val="22"/>
                  <w:szCs w:val="22"/>
                  <w:lang w:val="en-US"/>
                </w:rPr>
                <w:t>1842</w:t>
              </w:r>
            </w:ins>
            <w:ins w:id="865" w:author="Ross Norsworthy" w:date="2013-02-27T12:01:00Z">
              <w:r w:rsidRPr="004A0E21">
                <w:rPr>
                  <w:sz w:val="22"/>
                  <w:szCs w:val="22"/>
                  <w:lang w:val="en-US"/>
                  <w:rPrChange w:id="866" w:author="Ross Norsworthy" w:date="2013-02-27T12:02:00Z">
                    <w:rPr>
                      <w:lang w:val="en-US"/>
                    </w:rPr>
                  </w:rPrChange>
                </w:rPr>
                <w:t xml:space="preserve"> Annex 1</w:t>
              </w:r>
            </w:ins>
          </w:p>
          <w:p w14:paraId="020C4D69" w14:textId="77777777" w:rsidR="000F28AA" w:rsidRPr="000F28AA" w:rsidRDefault="004A0E21">
            <w:pPr>
              <w:tabs>
                <w:tab w:val="clear" w:pos="1134"/>
                <w:tab w:val="clear" w:pos="1871"/>
                <w:tab w:val="clear" w:pos="2268"/>
              </w:tabs>
              <w:overflowPunct/>
              <w:autoSpaceDE/>
              <w:autoSpaceDN/>
              <w:adjustRightInd/>
              <w:spacing w:before="0"/>
              <w:textAlignment w:val="auto"/>
              <w:rPr>
                <w:ins w:id="867" w:author="Ross Norsworthy" w:date="2013-02-27T12:01:00Z"/>
                <w:sz w:val="22"/>
                <w:szCs w:val="22"/>
                <w:lang w:val="en-US"/>
                <w:rPrChange w:id="868" w:author="Ross Norsworthy" w:date="2013-02-27T12:02:00Z">
                  <w:rPr>
                    <w:ins w:id="869" w:author="Ross Norsworthy" w:date="2013-02-27T12:01:00Z"/>
                    <w:lang w:val="en-US"/>
                  </w:rPr>
                </w:rPrChange>
              </w:rPr>
              <w:pPrChange w:id="870" w:author="Ross Norsworthy" w:date="2013-02-27T12:02:00Z">
                <w:pPr>
                  <w:tabs>
                    <w:tab w:val="clear" w:pos="1134"/>
                    <w:tab w:val="clear" w:pos="1871"/>
                    <w:tab w:val="clear" w:pos="2268"/>
                  </w:tabs>
                  <w:overflowPunct/>
                  <w:autoSpaceDE/>
                  <w:autoSpaceDN/>
                  <w:adjustRightInd/>
                  <w:spacing w:before="0"/>
                  <w:jc w:val="center"/>
                  <w:textAlignment w:val="auto"/>
                </w:pPr>
              </w:pPrChange>
            </w:pPr>
            <w:ins w:id="871" w:author="Ross Norsworthy" w:date="2013-02-27T12:01:00Z">
              <w:r w:rsidRPr="004A0E21">
                <w:rPr>
                  <w:sz w:val="22"/>
                  <w:szCs w:val="22"/>
                  <w:lang w:val="en-US"/>
                  <w:rPrChange w:id="872" w:author="Ross Norsworthy" w:date="2013-02-27T12:02:00Z">
                    <w:rPr>
                      <w:lang w:val="en-US"/>
                    </w:rPr>
                  </w:rPrChange>
                </w:rPr>
                <w:t>π/4 DQPSK or π/8 D8PSK</w:t>
              </w:r>
            </w:ins>
          </w:p>
        </w:tc>
        <w:tc>
          <w:tcPr>
            <w:tcW w:w="2430" w:type="dxa"/>
            <w:tcBorders>
              <w:top w:val="single" w:sz="24"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Change w:id="873" w:author="Ross Norsworthy" w:date="2013-02-27T12:07:00Z">
              <w:tcPr>
                <w:tcW w:w="2430" w:type="dxa"/>
                <w:gridSpan w:val="2"/>
                <w:tcBorders>
                  <w:top w:val="single" w:sz="24"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
            </w:tcPrChange>
          </w:tcPr>
          <w:p w14:paraId="2D0273DC" w14:textId="77777777" w:rsidR="004A0E21" w:rsidRPr="004A0E21" w:rsidRDefault="004A0E21">
            <w:pPr>
              <w:tabs>
                <w:tab w:val="clear" w:pos="1134"/>
                <w:tab w:val="clear" w:pos="1871"/>
                <w:tab w:val="clear" w:pos="2268"/>
              </w:tabs>
              <w:overflowPunct/>
              <w:autoSpaceDE/>
              <w:autoSpaceDN/>
              <w:adjustRightInd/>
              <w:spacing w:before="0"/>
              <w:textAlignment w:val="auto"/>
              <w:rPr>
                <w:ins w:id="874" w:author="Ross Norsworthy" w:date="2013-02-27T12:01:00Z"/>
                <w:sz w:val="22"/>
                <w:szCs w:val="22"/>
                <w:lang w:val="en-US"/>
                <w:rPrChange w:id="875" w:author="Ross Norsworthy" w:date="2013-02-27T12:02:00Z">
                  <w:rPr>
                    <w:ins w:id="876" w:author="Ross Norsworthy" w:date="2013-02-27T12:01:00Z"/>
                    <w:lang w:val="en-US"/>
                  </w:rPr>
                </w:rPrChange>
              </w:rPr>
              <w:pPrChange w:id="877"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878" w:author="Ross Norsworthy" w:date="2013-02-27T12:01:00Z">
              <w:r w:rsidRPr="004A0E21">
                <w:rPr>
                  <w:sz w:val="22"/>
                  <w:szCs w:val="22"/>
                  <w:lang w:val="en-US"/>
                  <w:rPrChange w:id="879" w:author="Ross Norsworthy" w:date="2013-02-27T12:02:00Z">
                    <w:rPr>
                      <w:lang w:val="en-US"/>
                    </w:rPr>
                  </w:rPrChange>
                </w:rPr>
                <w:t>ITU-R M.</w:t>
              </w:r>
              <w:del w:id="880" w:author="Browning" w:date="2013-02-27T14:14:00Z">
                <w:r w:rsidRPr="004A0E21" w:rsidDel="003E4258">
                  <w:rPr>
                    <w:sz w:val="22"/>
                    <w:szCs w:val="22"/>
                    <w:lang w:val="en-US"/>
                    <w:rPrChange w:id="881" w:author="Ross Norsworthy" w:date="2013-02-27T12:02:00Z">
                      <w:rPr>
                        <w:lang w:val="en-US"/>
                      </w:rPr>
                    </w:rPrChange>
                  </w:rPr>
                  <w:delText>1842</w:delText>
                </w:r>
              </w:del>
            </w:ins>
            <w:ins w:id="882" w:author="Browning" w:date="2013-02-27T14:14:00Z">
              <w:r w:rsidR="003E4258">
                <w:rPr>
                  <w:sz w:val="22"/>
                  <w:szCs w:val="22"/>
                  <w:lang w:val="en-US"/>
                </w:rPr>
                <w:t>1842</w:t>
              </w:r>
            </w:ins>
            <w:ins w:id="883" w:author="Ross Norsworthy" w:date="2013-02-27T12:01:00Z">
              <w:r w:rsidRPr="004A0E21">
                <w:rPr>
                  <w:sz w:val="22"/>
                  <w:szCs w:val="22"/>
                  <w:lang w:val="en-US"/>
                  <w:rPrChange w:id="884" w:author="Ross Norsworthy" w:date="2013-02-27T12:02:00Z">
                    <w:rPr>
                      <w:lang w:val="en-US"/>
                    </w:rPr>
                  </w:rPrChange>
                </w:rPr>
                <w:t xml:space="preserve"> Annex 3</w:t>
              </w:r>
            </w:ins>
          </w:p>
          <w:p w14:paraId="52239A09" w14:textId="77777777" w:rsidR="000F28AA" w:rsidRPr="000F28AA" w:rsidRDefault="004A0E21">
            <w:pPr>
              <w:tabs>
                <w:tab w:val="clear" w:pos="1134"/>
                <w:tab w:val="clear" w:pos="1871"/>
                <w:tab w:val="clear" w:pos="2268"/>
              </w:tabs>
              <w:overflowPunct/>
              <w:autoSpaceDE/>
              <w:autoSpaceDN/>
              <w:adjustRightInd/>
              <w:spacing w:before="0"/>
              <w:textAlignment w:val="auto"/>
              <w:rPr>
                <w:ins w:id="885" w:author="Ross Norsworthy" w:date="2013-02-27T12:01:00Z"/>
                <w:sz w:val="22"/>
                <w:szCs w:val="22"/>
                <w:lang w:val="en-US"/>
                <w:rPrChange w:id="886" w:author="Ross Norsworthy" w:date="2013-02-27T12:02:00Z">
                  <w:rPr>
                    <w:ins w:id="887" w:author="Ross Norsworthy" w:date="2013-02-27T12:01:00Z"/>
                    <w:lang w:val="en-US"/>
                  </w:rPr>
                </w:rPrChange>
              </w:rPr>
              <w:pPrChange w:id="888" w:author="Ross Norsworthy" w:date="2013-02-27T12:02:00Z">
                <w:pPr>
                  <w:tabs>
                    <w:tab w:val="clear" w:pos="1134"/>
                    <w:tab w:val="clear" w:pos="1871"/>
                    <w:tab w:val="clear" w:pos="2268"/>
                  </w:tabs>
                  <w:overflowPunct/>
                  <w:autoSpaceDE/>
                  <w:autoSpaceDN/>
                  <w:adjustRightInd/>
                  <w:spacing w:before="0"/>
                  <w:jc w:val="center"/>
                  <w:textAlignment w:val="auto"/>
                </w:pPr>
              </w:pPrChange>
            </w:pPr>
            <w:ins w:id="889" w:author="Ross Norsworthy" w:date="2013-02-27T12:01:00Z">
              <w:r w:rsidRPr="004A0E21">
                <w:rPr>
                  <w:sz w:val="22"/>
                  <w:szCs w:val="22"/>
                  <w:lang w:val="en-US"/>
                  <w:rPrChange w:id="890" w:author="Ross Norsworthy" w:date="2013-02-27T12:02:00Z">
                    <w:rPr>
                      <w:lang w:val="en-US"/>
                    </w:rPr>
                  </w:rPrChange>
                </w:rPr>
                <w:t>16-OFDM + 16-QAM</w:t>
              </w:r>
            </w:ins>
          </w:p>
        </w:tc>
        <w:tc>
          <w:tcPr>
            <w:tcW w:w="2520" w:type="dxa"/>
            <w:tcBorders>
              <w:top w:val="single" w:sz="24"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Change w:id="891" w:author="Ross Norsworthy" w:date="2013-02-27T12:07:00Z">
              <w:tcPr>
                <w:tcW w:w="2430" w:type="dxa"/>
                <w:tcBorders>
                  <w:top w:val="single" w:sz="24"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
            </w:tcPrChange>
          </w:tcPr>
          <w:p w14:paraId="3AD93751" w14:textId="77777777" w:rsidR="004A0E21" w:rsidRPr="004A0E21" w:rsidRDefault="004A0E21">
            <w:pPr>
              <w:tabs>
                <w:tab w:val="clear" w:pos="1134"/>
                <w:tab w:val="clear" w:pos="1871"/>
                <w:tab w:val="clear" w:pos="2268"/>
              </w:tabs>
              <w:overflowPunct/>
              <w:autoSpaceDE/>
              <w:autoSpaceDN/>
              <w:adjustRightInd/>
              <w:spacing w:before="0"/>
              <w:textAlignment w:val="auto"/>
              <w:rPr>
                <w:ins w:id="892" w:author="Ross Norsworthy" w:date="2013-02-27T12:01:00Z"/>
                <w:sz w:val="22"/>
                <w:szCs w:val="22"/>
                <w:lang w:val="en-US"/>
                <w:rPrChange w:id="893" w:author="Ross Norsworthy" w:date="2013-02-27T12:02:00Z">
                  <w:rPr>
                    <w:ins w:id="894" w:author="Ross Norsworthy" w:date="2013-02-27T12:01:00Z"/>
                    <w:lang w:val="en-US"/>
                  </w:rPr>
                </w:rPrChange>
              </w:rPr>
              <w:pPrChange w:id="895"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896" w:author="Ross Norsworthy" w:date="2013-02-27T12:01:00Z">
              <w:r w:rsidRPr="004A0E21">
                <w:rPr>
                  <w:sz w:val="22"/>
                  <w:szCs w:val="22"/>
                  <w:lang w:val="en-US"/>
                  <w:rPrChange w:id="897" w:author="Ross Norsworthy" w:date="2013-02-27T12:02:00Z">
                    <w:rPr>
                      <w:lang w:val="en-US"/>
                    </w:rPr>
                  </w:rPrChange>
                </w:rPr>
                <w:t>ITU-R M.</w:t>
              </w:r>
              <w:del w:id="898" w:author="Browning" w:date="2013-02-27T14:14:00Z">
                <w:r w:rsidRPr="004A0E21" w:rsidDel="003E4258">
                  <w:rPr>
                    <w:sz w:val="22"/>
                    <w:szCs w:val="22"/>
                    <w:lang w:val="en-US"/>
                    <w:rPrChange w:id="899" w:author="Ross Norsworthy" w:date="2013-02-27T12:02:00Z">
                      <w:rPr>
                        <w:lang w:val="en-US"/>
                      </w:rPr>
                    </w:rPrChange>
                  </w:rPr>
                  <w:delText>1842</w:delText>
                </w:r>
              </w:del>
            </w:ins>
            <w:ins w:id="900" w:author="Browning" w:date="2013-02-27T14:14:00Z">
              <w:r w:rsidR="003E4258">
                <w:rPr>
                  <w:sz w:val="22"/>
                  <w:szCs w:val="22"/>
                  <w:lang w:val="en-US"/>
                </w:rPr>
                <w:t>1842</w:t>
              </w:r>
            </w:ins>
            <w:ins w:id="901" w:author="Ross Norsworthy" w:date="2013-02-27T12:01:00Z">
              <w:r w:rsidRPr="004A0E21">
                <w:rPr>
                  <w:sz w:val="22"/>
                  <w:szCs w:val="22"/>
                  <w:lang w:val="en-US"/>
                  <w:rPrChange w:id="902" w:author="Ross Norsworthy" w:date="2013-02-27T12:02:00Z">
                    <w:rPr>
                      <w:lang w:val="en-US"/>
                    </w:rPr>
                  </w:rPrChange>
                </w:rPr>
                <w:t xml:space="preserve"> Annex 4</w:t>
              </w:r>
            </w:ins>
          </w:p>
          <w:p w14:paraId="3A2BF56B" w14:textId="77777777" w:rsidR="000F28AA" w:rsidRPr="000F28AA" w:rsidRDefault="004A0E21">
            <w:pPr>
              <w:tabs>
                <w:tab w:val="clear" w:pos="1134"/>
                <w:tab w:val="clear" w:pos="1871"/>
                <w:tab w:val="clear" w:pos="2268"/>
              </w:tabs>
              <w:overflowPunct/>
              <w:autoSpaceDE/>
              <w:autoSpaceDN/>
              <w:adjustRightInd/>
              <w:spacing w:before="0"/>
              <w:textAlignment w:val="auto"/>
              <w:rPr>
                <w:ins w:id="903" w:author="Ross Norsworthy" w:date="2013-02-27T12:01:00Z"/>
                <w:sz w:val="22"/>
                <w:szCs w:val="22"/>
                <w:lang w:val="en-US"/>
                <w:rPrChange w:id="904" w:author="Ross Norsworthy" w:date="2013-02-27T12:02:00Z">
                  <w:rPr>
                    <w:ins w:id="905" w:author="Ross Norsworthy" w:date="2013-02-27T12:01:00Z"/>
                    <w:lang w:val="en-US"/>
                  </w:rPr>
                </w:rPrChange>
              </w:rPr>
              <w:pPrChange w:id="906" w:author="Ross Norsworthy" w:date="2013-02-27T12:02:00Z">
                <w:pPr>
                  <w:tabs>
                    <w:tab w:val="clear" w:pos="1134"/>
                    <w:tab w:val="clear" w:pos="1871"/>
                    <w:tab w:val="clear" w:pos="2268"/>
                  </w:tabs>
                  <w:overflowPunct/>
                  <w:autoSpaceDE/>
                  <w:autoSpaceDN/>
                  <w:adjustRightInd/>
                  <w:spacing w:before="0"/>
                  <w:jc w:val="center"/>
                  <w:textAlignment w:val="auto"/>
                </w:pPr>
              </w:pPrChange>
            </w:pPr>
            <w:ins w:id="907" w:author="Ross Norsworthy" w:date="2013-02-27T12:01:00Z">
              <w:r w:rsidRPr="004A0E21">
                <w:rPr>
                  <w:sz w:val="22"/>
                  <w:szCs w:val="22"/>
                  <w:lang w:val="en-US"/>
                  <w:rPrChange w:id="908" w:author="Ross Norsworthy" w:date="2013-02-27T12:02:00Z">
                    <w:rPr>
                      <w:lang w:val="en-US"/>
                    </w:rPr>
                  </w:rPrChange>
                </w:rPr>
                <w:t>32-OFDM + 16-QAM</w:t>
              </w:r>
            </w:ins>
          </w:p>
        </w:tc>
      </w:tr>
      <w:tr w:rsidR="004A0E21" w:rsidRPr="004A0E21" w14:paraId="7A150103" w14:textId="77777777" w:rsidTr="004A0E21">
        <w:tblPrEx>
          <w:tblPrExChange w:id="909" w:author="Ross Norsworthy" w:date="2013-02-27T12:07:00Z">
            <w:tblPrEx>
              <w:tblW w:w="9468" w:type="dxa"/>
            </w:tblPrEx>
          </w:tblPrExChange>
        </w:tblPrEx>
        <w:trPr>
          <w:trHeight w:val="269"/>
          <w:ins w:id="910" w:author="Ross Norsworthy" w:date="2013-02-27T12:01:00Z"/>
          <w:trPrChange w:id="911" w:author="Ross Norsworthy" w:date="2013-02-27T12:07:00Z">
            <w:trPr>
              <w:gridAfter w:val="0"/>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912" w:author="Ross Norsworthy" w:date="2013-02-27T12:07:00Z">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28ECF66C" w14:textId="77777777" w:rsidR="000F28AA" w:rsidRPr="000F28AA" w:rsidRDefault="004A0E21">
            <w:pPr>
              <w:tabs>
                <w:tab w:val="clear" w:pos="1134"/>
                <w:tab w:val="clear" w:pos="1871"/>
                <w:tab w:val="clear" w:pos="2268"/>
              </w:tabs>
              <w:overflowPunct/>
              <w:autoSpaceDE/>
              <w:autoSpaceDN/>
              <w:adjustRightInd/>
              <w:spacing w:before="0"/>
              <w:textAlignment w:val="auto"/>
              <w:rPr>
                <w:ins w:id="913" w:author="Ross Norsworthy" w:date="2013-02-27T12:01:00Z"/>
                <w:sz w:val="22"/>
                <w:szCs w:val="22"/>
                <w:lang w:val="en-US"/>
                <w:rPrChange w:id="914" w:author="Ross Norsworthy" w:date="2013-02-27T12:02:00Z">
                  <w:rPr>
                    <w:ins w:id="915" w:author="Ross Norsworthy" w:date="2013-02-27T12:01:00Z"/>
                    <w:lang w:val="en-US"/>
                  </w:rPr>
                </w:rPrChange>
              </w:rPr>
              <w:pPrChange w:id="916" w:author="Ross Norsworthy" w:date="2013-02-27T12:02:00Z">
                <w:pPr>
                  <w:tabs>
                    <w:tab w:val="clear" w:pos="1134"/>
                    <w:tab w:val="clear" w:pos="1871"/>
                    <w:tab w:val="clear" w:pos="2268"/>
                  </w:tabs>
                  <w:overflowPunct/>
                  <w:autoSpaceDE/>
                  <w:autoSpaceDN/>
                  <w:adjustRightInd/>
                  <w:spacing w:before="0"/>
                  <w:jc w:val="center"/>
                  <w:textAlignment w:val="auto"/>
                </w:pPr>
              </w:pPrChange>
            </w:pPr>
            <w:ins w:id="917" w:author="Ross Norsworthy" w:date="2013-02-27T12:01:00Z">
              <w:r w:rsidRPr="004A0E21">
                <w:rPr>
                  <w:bCs/>
                  <w:sz w:val="22"/>
                  <w:szCs w:val="22"/>
                  <w:lang w:val="en-US"/>
                  <w:rPrChange w:id="918" w:author="Ross Norsworthy" w:date="2013-02-27T12:02:00Z">
                    <w:rPr>
                      <w:b/>
                      <w:bCs/>
                      <w:lang w:val="en-US"/>
                    </w:rPr>
                  </w:rPrChange>
                </w:rPr>
                <w:t>Data Rate</w:t>
              </w:r>
            </w:ins>
          </w:p>
        </w:tc>
        <w:tc>
          <w:tcPr>
            <w:tcW w:w="261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Change w:id="919" w:author="Ross Norsworthy" w:date="2013-02-27T12:07:00Z">
              <w:tcPr>
                <w:tcW w:w="2700"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tcPrChange>
          </w:tcPr>
          <w:p w14:paraId="25B64D3A" w14:textId="77777777" w:rsidR="000F28AA" w:rsidRPr="000F28AA" w:rsidRDefault="004A0E21">
            <w:pPr>
              <w:tabs>
                <w:tab w:val="clear" w:pos="1134"/>
                <w:tab w:val="clear" w:pos="1871"/>
                <w:tab w:val="clear" w:pos="2268"/>
              </w:tabs>
              <w:overflowPunct/>
              <w:autoSpaceDE/>
              <w:autoSpaceDN/>
              <w:adjustRightInd/>
              <w:spacing w:before="0"/>
              <w:textAlignment w:val="auto"/>
              <w:rPr>
                <w:ins w:id="920" w:author="Ross Norsworthy" w:date="2013-02-27T12:01:00Z"/>
                <w:sz w:val="22"/>
                <w:szCs w:val="22"/>
                <w:lang w:val="en-US"/>
                <w:rPrChange w:id="921" w:author="Ross Norsworthy" w:date="2013-02-27T12:02:00Z">
                  <w:rPr>
                    <w:ins w:id="922" w:author="Ross Norsworthy" w:date="2013-02-27T12:01:00Z"/>
                    <w:lang w:val="en-US"/>
                  </w:rPr>
                </w:rPrChange>
              </w:rPr>
              <w:pPrChange w:id="923" w:author="Browning" w:date="2013-02-27T14:57: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924" w:author="Ross Norsworthy" w:date="2013-02-27T12:01:00Z">
              <w:r w:rsidRPr="004A0E21">
                <w:rPr>
                  <w:sz w:val="22"/>
                  <w:szCs w:val="22"/>
                  <w:lang w:val="en-US"/>
                  <w:rPrChange w:id="925" w:author="Ross Norsworthy" w:date="2013-02-27T12:02:00Z">
                    <w:rPr>
                      <w:lang w:val="en-US"/>
                    </w:rPr>
                  </w:rPrChange>
                </w:rPr>
                <w:t>28.8</w:t>
              </w:r>
              <w:del w:id="926" w:author="Browning" w:date="2013-02-27T14:56:00Z">
                <w:r w:rsidRPr="004A0E21" w:rsidDel="00BC18DF">
                  <w:rPr>
                    <w:sz w:val="22"/>
                    <w:szCs w:val="22"/>
                    <w:lang w:val="en-US"/>
                    <w:rPrChange w:id="927" w:author="Ross Norsworthy" w:date="2013-02-27T12:02:00Z">
                      <w:rPr>
                        <w:lang w:val="en-US"/>
                      </w:rPr>
                    </w:rPrChange>
                  </w:rPr>
                  <w:delText>K</w:delText>
                </w:r>
              </w:del>
            </w:ins>
            <w:ins w:id="928" w:author="Browning" w:date="2013-02-27T14:56:00Z">
              <w:r w:rsidR="00BC18DF">
                <w:rPr>
                  <w:sz w:val="22"/>
                  <w:szCs w:val="22"/>
                  <w:lang w:val="en-US"/>
                </w:rPr>
                <w:t xml:space="preserve"> k</w:t>
              </w:r>
            </w:ins>
            <w:ins w:id="929" w:author="Ross Norsworthy" w:date="2013-02-27T12:01:00Z">
              <w:r w:rsidRPr="004A0E21">
                <w:rPr>
                  <w:sz w:val="22"/>
                  <w:szCs w:val="22"/>
                  <w:lang w:val="en-US"/>
                  <w:rPrChange w:id="930" w:author="Ross Norsworthy" w:date="2013-02-27T12:02:00Z">
                    <w:rPr>
                      <w:lang w:val="en-US"/>
                    </w:rPr>
                  </w:rPrChange>
                </w:rPr>
                <w:t>bps (3X) or 43.2</w:t>
              </w:r>
              <w:del w:id="931" w:author="Browning" w:date="2013-02-27T14:57:00Z">
                <w:r w:rsidRPr="004A0E21" w:rsidDel="00BC18DF">
                  <w:rPr>
                    <w:sz w:val="22"/>
                    <w:szCs w:val="22"/>
                    <w:lang w:val="en-US"/>
                    <w:rPrChange w:id="932" w:author="Ross Norsworthy" w:date="2013-02-27T12:02:00Z">
                      <w:rPr>
                        <w:lang w:val="en-US"/>
                      </w:rPr>
                    </w:rPrChange>
                  </w:rPr>
                  <w:delText>K</w:delText>
                </w:r>
              </w:del>
            </w:ins>
            <w:ins w:id="933" w:author="Browning" w:date="2013-02-27T14:57:00Z">
              <w:r w:rsidR="00BC18DF">
                <w:rPr>
                  <w:sz w:val="22"/>
                  <w:szCs w:val="22"/>
                  <w:lang w:val="en-US"/>
                </w:rPr>
                <w:t xml:space="preserve"> k</w:t>
              </w:r>
            </w:ins>
            <w:ins w:id="934" w:author="Ross Norsworthy" w:date="2013-02-27T12:01:00Z">
              <w:r w:rsidRPr="004A0E21">
                <w:rPr>
                  <w:sz w:val="22"/>
                  <w:szCs w:val="22"/>
                  <w:lang w:val="en-US"/>
                  <w:rPrChange w:id="935" w:author="Ross Norsworthy" w:date="2013-02-27T12:02:00Z">
                    <w:rPr>
                      <w:lang w:val="en-US"/>
                    </w:rPr>
                  </w:rPrChange>
                </w:rPr>
                <w:t>bps (4X)</w:t>
              </w:r>
            </w:ins>
          </w:p>
        </w:tc>
        <w:tc>
          <w:tcPr>
            <w:tcW w:w="2430"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Change w:id="936" w:author="Ross Norsworthy" w:date="2013-02-27T12:07:00Z">
              <w:tcPr>
                <w:tcW w:w="2430" w:type="dxa"/>
                <w:gridSpan w:val="2"/>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
            </w:tcPrChange>
          </w:tcPr>
          <w:p w14:paraId="5DBD6231" w14:textId="77777777" w:rsidR="000F28AA" w:rsidRPr="000F28AA" w:rsidRDefault="004A0E21">
            <w:pPr>
              <w:tabs>
                <w:tab w:val="clear" w:pos="1134"/>
                <w:tab w:val="clear" w:pos="1871"/>
                <w:tab w:val="clear" w:pos="2268"/>
              </w:tabs>
              <w:overflowPunct/>
              <w:autoSpaceDE/>
              <w:autoSpaceDN/>
              <w:adjustRightInd/>
              <w:spacing w:before="0"/>
              <w:textAlignment w:val="auto"/>
              <w:rPr>
                <w:ins w:id="937" w:author="Ross Norsworthy" w:date="2013-02-27T12:01:00Z"/>
                <w:sz w:val="22"/>
                <w:szCs w:val="22"/>
                <w:lang w:val="en-US"/>
                <w:rPrChange w:id="938" w:author="Ross Norsworthy" w:date="2013-02-27T12:02:00Z">
                  <w:rPr>
                    <w:ins w:id="939" w:author="Ross Norsworthy" w:date="2013-02-27T12:01:00Z"/>
                    <w:lang w:val="en-US"/>
                  </w:rPr>
                </w:rPrChange>
              </w:rPr>
              <w:pPrChange w:id="940" w:author="Browning" w:date="2013-02-27T14:57: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941" w:author="Ross Norsworthy" w:date="2013-02-27T12:01:00Z">
              <w:r w:rsidRPr="004A0E21">
                <w:rPr>
                  <w:sz w:val="22"/>
                  <w:szCs w:val="22"/>
                  <w:lang w:val="en-US"/>
                  <w:rPrChange w:id="942" w:author="Ross Norsworthy" w:date="2013-02-27T12:02:00Z">
                    <w:rPr>
                      <w:lang w:val="en-US"/>
                    </w:rPr>
                  </w:rPrChange>
                </w:rPr>
                <w:t>153.6</w:t>
              </w:r>
              <w:del w:id="943" w:author="Browning" w:date="2013-02-27T14:57:00Z">
                <w:r w:rsidRPr="004A0E21" w:rsidDel="00BC18DF">
                  <w:rPr>
                    <w:sz w:val="22"/>
                    <w:szCs w:val="22"/>
                    <w:lang w:val="en-US"/>
                    <w:rPrChange w:id="944" w:author="Ross Norsworthy" w:date="2013-02-27T12:02:00Z">
                      <w:rPr>
                        <w:lang w:val="en-US"/>
                      </w:rPr>
                    </w:rPrChange>
                  </w:rPr>
                  <w:delText>K</w:delText>
                </w:r>
              </w:del>
            </w:ins>
            <w:ins w:id="945" w:author="Browning" w:date="2013-02-27T14:57:00Z">
              <w:r w:rsidR="00BC18DF">
                <w:rPr>
                  <w:sz w:val="22"/>
                  <w:szCs w:val="22"/>
                  <w:lang w:val="en-US"/>
                </w:rPr>
                <w:t xml:space="preserve"> k</w:t>
              </w:r>
            </w:ins>
            <w:ins w:id="946" w:author="Ross Norsworthy" w:date="2013-02-27T12:01:00Z">
              <w:r w:rsidRPr="004A0E21">
                <w:rPr>
                  <w:sz w:val="22"/>
                  <w:szCs w:val="22"/>
                  <w:lang w:val="en-US"/>
                  <w:rPrChange w:id="947" w:author="Ross Norsworthy" w:date="2013-02-27T12:02:00Z">
                    <w:rPr>
                      <w:lang w:val="en-US"/>
                    </w:rPr>
                  </w:rPrChange>
                </w:rPr>
                <w:t>bps (16X)</w:t>
              </w:r>
            </w:ins>
          </w:p>
        </w:tc>
        <w:tc>
          <w:tcPr>
            <w:tcW w:w="252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Change w:id="948" w:author="Ross Norsworthy" w:date="2013-02-27T12:07:00Z">
              <w:tcPr>
                <w:tcW w:w="243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
            </w:tcPrChange>
          </w:tcPr>
          <w:p w14:paraId="456CCD83" w14:textId="77777777" w:rsidR="000F28AA" w:rsidRPr="000F28AA" w:rsidRDefault="004A0E21">
            <w:pPr>
              <w:tabs>
                <w:tab w:val="clear" w:pos="1134"/>
                <w:tab w:val="clear" w:pos="1871"/>
                <w:tab w:val="clear" w:pos="2268"/>
              </w:tabs>
              <w:overflowPunct/>
              <w:autoSpaceDE/>
              <w:autoSpaceDN/>
              <w:adjustRightInd/>
              <w:spacing w:before="0"/>
              <w:textAlignment w:val="auto"/>
              <w:rPr>
                <w:ins w:id="949" w:author="Ross Norsworthy" w:date="2013-02-27T12:01:00Z"/>
                <w:sz w:val="22"/>
                <w:szCs w:val="22"/>
                <w:lang w:val="en-US"/>
                <w:rPrChange w:id="950" w:author="Ross Norsworthy" w:date="2013-02-27T12:02:00Z">
                  <w:rPr>
                    <w:ins w:id="951" w:author="Ross Norsworthy" w:date="2013-02-27T12:01:00Z"/>
                    <w:lang w:val="en-US"/>
                  </w:rPr>
                </w:rPrChange>
              </w:rPr>
              <w:pPrChange w:id="952" w:author="Browning" w:date="2013-02-27T14:57: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953" w:author="Ross Norsworthy" w:date="2013-02-27T12:01:00Z">
              <w:r w:rsidRPr="004A0E21">
                <w:rPr>
                  <w:sz w:val="22"/>
                  <w:szCs w:val="22"/>
                  <w:lang w:val="en-US"/>
                  <w:rPrChange w:id="954" w:author="Ross Norsworthy" w:date="2013-02-27T12:02:00Z">
                    <w:rPr>
                      <w:lang w:val="en-US"/>
                    </w:rPr>
                  </w:rPrChange>
                </w:rPr>
                <w:t>307.2</w:t>
              </w:r>
              <w:del w:id="955" w:author="Browning" w:date="2013-02-27T14:57:00Z">
                <w:r w:rsidRPr="004A0E21" w:rsidDel="00BC18DF">
                  <w:rPr>
                    <w:sz w:val="22"/>
                    <w:szCs w:val="22"/>
                    <w:lang w:val="en-US"/>
                    <w:rPrChange w:id="956" w:author="Ross Norsworthy" w:date="2013-02-27T12:02:00Z">
                      <w:rPr>
                        <w:lang w:val="en-US"/>
                      </w:rPr>
                    </w:rPrChange>
                  </w:rPr>
                  <w:delText>K</w:delText>
                </w:r>
              </w:del>
            </w:ins>
            <w:ins w:id="957" w:author="Browning" w:date="2013-02-27T14:57:00Z">
              <w:r w:rsidR="00BC18DF">
                <w:rPr>
                  <w:sz w:val="22"/>
                  <w:szCs w:val="22"/>
                  <w:lang w:val="en-US"/>
                </w:rPr>
                <w:t xml:space="preserve"> k</w:t>
              </w:r>
            </w:ins>
            <w:ins w:id="958" w:author="Ross Norsworthy" w:date="2013-02-27T12:01:00Z">
              <w:r w:rsidRPr="004A0E21">
                <w:rPr>
                  <w:sz w:val="22"/>
                  <w:szCs w:val="22"/>
                  <w:lang w:val="en-US"/>
                  <w:rPrChange w:id="959" w:author="Ross Norsworthy" w:date="2013-02-27T12:02:00Z">
                    <w:rPr>
                      <w:lang w:val="en-US"/>
                    </w:rPr>
                  </w:rPrChange>
                </w:rPr>
                <w:t>bps (32X)</w:t>
              </w:r>
            </w:ins>
          </w:p>
        </w:tc>
      </w:tr>
      <w:tr w:rsidR="004A0E21" w:rsidRPr="004A0E21" w14:paraId="60BB8F87" w14:textId="77777777" w:rsidTr="004A0E21">
        <w:tblPrEx>
          <w:tblPrExChange w:id="960" w:author="Ross Norsworthy" w:date="2013-02-27T12:07:00Z">
            <w:tblPrEx>
              <w:tblW w:w="9468" w:type="dxa"/>
            </w:tblPrEx>
          </w:tblPrExChange>
        </w:tblPrEx>
        <w:trPr>
          <w:trHeight w:val="269"/>
          <w:ins w:id="961" w:author="Ross Norsworthy" w:date="2013-02-27T12:01:00Z"/>
          <w:trPrChange w:id="962" w:author="Ross Norsworthy" w:date="2013-02-27T12:07:00Z">
            <w:trPr>
              <w:gridAfter w:val="0"/>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963" w:author="Ross Norsworthy" w:date="2013-02-27T12:07:00Z">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12D4DBE9" w14:textId="77777777" w:rsidR="000F28AA" w:rsidRPr="000F28AA" w:rsidRDefault="004A0E21">
            <w:pPr>
              <w:tabs>
                <w:tab w:val="clear" w:pos="1134"/>
                <w:tab w:val="clear" w:pos="1871"/>
                <w:tab w:val="clear" w:pos="2268"/>
              </w:tabs>
              <w:overflowPunct/>
              <w:autoSpaceDE/>
              <w:autoSpaceDN/>
              <w:adjustRightInd/>
              <w:spacing w:before="0"/>
              <w:textAlignment w:val="auto"/>
              <w:rPr>
                <w:ins w:id="964" w:author="Ross Norsworthy" w:date="2013-02-27T12:01:00Z"/>
                <w:sz w:val="22"/>
                <w:szCs w:val="22"/>
                <w:lang w:val="en-US"/>
                <w:rPrChange w:id="965" w:author="Ross Norsworthy" w:date="2013-02-27T12:02:00Z">
                  <w:rPr>
                    <w:ins w:id="966" w:author="Ross Norsworthy" w:date="2013-02-27T12:01:00Z"/>
                    <w:lang w:val="en-US"/>
                  </w:rPr>
                </w:rPrChange>
              </w:rPr>
              <w:pPrChange w:id="967" w:author="Ross Norsworthy" w:date="2013-02-27T12:02:00Z">
                <w:pPr>
                  <w:tabs>
                    <w:tab w:val="clear" w:pos="1134"/>
                    <w:tab w:val="clear" w:pos="1871"/>
                    <w:tab w:val="clear" w:pos="2268"/>
                  </w:tabs>
                  <w:overflowPunct/>
                  <w:autoSpaceDE/>
                  <w:autoSpaceDN/>
                  <w:adjustRightInd/>
                  <w:spacing w:before="0"/>
                  <w:jc w:val="center"/>
                  <w:textAlignment w:val="auto"/>
                </w:pPr>
              </w:pPrChange>
            </w:pPr>
            <w:ins w:id="968" w:author="Ross Norsworthy" w:date="2013-02-27T12:01:00Z">
              <w:r w:rsidRPr="004A0E21">
                <w:rPr>
                  <w:bCs/>
                  <w:sz w:val="22"/>
                  <w:szCs w:val="22"/>
                  <w:lang w:val="en-US"/>
                  <w:rPrChange w:id="969" w:author="Ross Norsworthy" w:date="2013-02-27T12:02:00Z">
                    <w:rPr>
                      <w:b/>
                      <w:bCs/>
                      <w:lang w:val="en-US"/>
                    </w:rPr>
                  </w:rPrChange>
                </w:rPr>
                <w:t>Sensitivity</w:t>
              </w:r>
            </w:ins>
          </w:p>
        </w:tc>
        <w:tc>
          <w:tcPr>
            <w:tcW w:w="2610"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Change w:id="970" w:author="Ross Norsworthy" w:date="2013-02-27T12:07:00Z">
              <w:tcPr>
                <w:tcW w:w="2700" w:type="dxa"/>
                <w:gridSpan w:val="2"/>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tcPrChange>
          </w:tcPr>
          <w:p w14:paraId="0B052B07" w14:textId="77777777" w:rsidR="000F28AA" w:rsidRPr="000F28AA" w:rsidRDefault="004A0E21">
            <w:pPr>
              <w:tabs>
                <w:tab w:val="clear" w:pos="1134"/>
                <w:tab w:val="clear" w:pos="1871"/>
                <w:tab w:val="clear" w:pos="2268"/>
              </w:tabs>
              <w:overflowPunct/>
              <w:autoSpaceDE/>
              <w:autoSpaceDN/>
              <w:adjustRightInd/>
              <w:spacing w:before="0"/>
              <w:textAlignment w:val="auto"/>
              <w:rPr>
                <w:ins w:id="971" w:author="Ross Norsworthy" w:date="2013-02-27T12:01:00Z"/>
                <w:sz w:val="22"/>
                <w:szCs w:val="22"/>
                <w:lang w:val="en-US"/>
                <w:rPrChange w:id="972" w:author="Ross Norsworthy" w:date="2013-02-27T12:02:00Z">
                  <w:rPr>
                    <w:ins w:id="973" w:author="Ross Norsworthy" w:date="2013-02-27T12:01:00Z"/>
                    <w:lang w:val="en-US"/>
                  </w:rPr>
                </w:rPrChange>
              </w:rPr>
              <w:pPrChange w:id="974"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975" w:author="Ross Norsworthy" w:date="2013-02-27T12:01:00Z">
              <w:r w:rsidRPr="004A0E21">
                <w:rPr>
                  <w:sz w:val="22"/>
                  <w:szCs w:val="22"/>
                  <w:lang w:val="en-US"/>
                  <w:rPrChange w:id="976" w:author="Ross Norsworthy" w:date="2013-02-27T12:02:00Z">
                    <w:rPr>
                      <w:lang w:val="en-US"/>
                    </w:rPr>
                  </w:rPrChange>
                </w:rPr>
                <w:t>-107dBm (ship/shore stations)</w:t>
              </w:r>
            </w:ins>
          </w:p>
        </w:tc>
        <w:tc>
          <w:tcPr>
            <w:tcW w:w="24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Change w:id="977" w:author="Ross Norsworthy" w:date="2013-02-27T12:07:00Z">
              <w:tcPr>
                <w:tcW w:w="2430" w:type="dxa"/>
                <w:gridSpan w:val="2"/>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
            </w:tcPrChange>
          </w:tcPr>
          <w:p w14:paraId="6050538E" w14:textId="77777777" w:rsidR="000F28AA" w:rsidRPr="000F28AA" w:rsidRDefault="004A0E21">
            <w:pPr>
              <w:tabs>
                <w:tab w:val="clear" w:pos="1134"/>
                <w:tab w:val="clear" w:pos="1871"/>
                <w:tab w:val="clear" w:pos="2268"/>
              </w:tabs>
              <w:overflowPunct/>
              <w:autoSpaceDE/>
              <w:autoSpaceDN/>
              <w:adjustRightInd/>
              <w:spacing w:before="0"/>
              <w:textAlignment w:val="auto"/>
              <w:rPr>
                <w:ins w:id="978" w:author="Ross Norsworthy" w:date="2013-02-27T12:01:00Z"/>
                <w:sz w:val="22"/>
                <w:szCs w:val="22"/>
                <w:lang w:val="en-US"/>
                <w:rPrChange w:id="979" w:author="Ross Norsworthy" w:date="2013-02-27T12:02:00Z">
                  <w:rPr>
                    <w:ins w:id="980" w:author="Ross Norsworthy" w:date="2013-02-27T12:01:00Z"/>
                    <w:lang w:val="en-US"/>
                  </w:rPr>
                </w:rPrChange>
              </w:rPr>
              <w:pPrChange w:id="981"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982" w:author="Ross Norsworthy" w:date="2013-02-27T12:01:00Z">
              <w:r w:rsidRPr="004A0E21">
                <w:rPr>
                  <w:sz w:val="22"/>
                  <w:szCs w:val="22"/>
                  <w:lang w:val="en-US"/>
                  <w:rPrChange w:id="983" w:author="Ross Norsworthy" w:date="2013-02-27T12:02:00Z">
                    <w:rPr>
                      <w:lang w:val="en-US"/>
                    </w:rPr>
                  </w:rPrChange>
                </w:rPr>
                <w:t>-103dBm (ship stations)</w:t>
              </w:r>
            </w:ins>
          </w:p>
        </w:tc>
        <w:tc>
          <w:tcPr>
            <w:tcW w:w="252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Change w:id="984" w:author="Ross Norsworthy" w:date="2013-02-27T12:07:00Z">
              <w:tcPr>
                <w:tcW w:w="243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
            </w:tcPrChange>
          </w:tcPr>
          <w:p w14:paraId="04A24847" w14:textId="77777777" w:rsidR="000F28AA" w:rsidRPr="000F28AA" w:rsidRDefault="004A0E21">
            <w:pPr>
              <w:tabs>
                <w:tab w:val="clear" w:pos="1134"/>
                <w:tab w:val="clear" w:pos="1871"/>
                <w:tab w:val="clear" w:pos="2268"/>
              </w:tabs>
              <w:overflowPunct/>
              <w:autoSpaceDE/>
              <w:autoSpaceDN/>
              <w:adjustRightInd/>
              <w:spacing w:before="0"/>
              <w:textAlignment w:val="auto"/>
              <w:rPr>
                <w:ins w:id="985" w:author="Ross Norsworthy" w:date="2013-02-27T12:01:00Z"/>
                <w:sz w:val="22"/>
                <w:szCs w:val="22"/>
                <w:lang w:val="en-US"/>
                <w:rPrChange w:id="986" w:author="Ross Norsworthy" w:date="2013-02-27T12:02:00Z">
                  <w:rPr>
                    <w:ins w:id="987" w:author="Ross Norsworthy" w:date="2013-02-27T12:01:00Z"/>
                    <w:lang w:val="en-US"/>
                  </w:rPr>
                </w:rPrChange>
              </w:rPr>
              <w:pPrChange w:id="988"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989" w:author="Ross Norsworthy" w:date="2013-02-27T12:01:00Z">
              <w:r w:rsidRPr="004A0E21">
                <w:rPr>
                  <w:sz w:val="22"/>
                  <w:szCs w:val="22"/>
                  <w:lang w:val="en-US"/>
                  <w:rPrChange w:id="990" w:author="Ross Norsworthy" w:date="2013-02-27T12:02:00Z">
                    <w:rPr>
                      <w:lang w:val="en-US"/>
                    </w:rPr>
                  </w:rPrChange>
                </w:rPr>
                <w:t>-98dBm (ship stations)</w:t>
              </w:r>
            </w:ins>
          </w:p>
        </w:tc>
      </w:tr>
      <w:tr w:rsidR="004A0E21" w:rsidRPr="004A0E21" w14:paraId="00FF0A75" w14:textId="77777777" w:rsidTr="004A0E21">
        <w:tblPrEx>
          <w:tblPrExChange w:id="991" w:author="Ross Norsworthy" w:date="2013-02-27T12:07:00Z">
            <w:tblPrEx>
              <w:tblW w:w="9468" w:type="dxa"/>
            </w:tblPrEx>
          </w:tblPrExChange>
        </w:tblPrEx>
        <w:trPr>
          <w:trHeight w:val="269"/>
          <w:ins w:id="992" w:author="Ross Norsworthy" w:date="2013-02-27T12:01:00Z"/>
          <w:trPrChange w:id="993" w:author="Ross Norsworthy" w:date="2013-02-27T12:07:00Z">
            <w:trPr>
              <w:gridAfter w:val="0"/>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994" w:author="Ross Norsworthy" w:date="2013-02-27T12:07:00Z">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167E0FAD" w14:textId="77777777" w:rsidR="000F28AA" w:rsidRPr="000F28AA" w:rsidRDefault="004A0E21">
            <w:pPr>
              <w:tabs>
                <w:tab w:val="clear" w:pos="1134"/>
                <w:tab w:val="clear" w:pos="1871"/>
                <w:tab w:val="clear" w:pos="2268"/>
              </w:tabs>
              <w:overflowPunct/>
              <w:autoSpaceDE/>
              <w:autoSpaceDN/>
              <w:adjustRightInd/>
              <w:spacing w:before="0"/>
              <w:textAlignment w:val="auto"/>
              <w:rPr>
                <w:ins w:id="995" w:author="Ross Norsworthy" w:date="2013-02-27T12:01:00Z"/>
                <w:sz w:val="22"/>
                <w:szCs w:val="22"/>
                <w:lang w:val="en-US"/>
                <w:rPrChange w:id="996" w:author="Ross Norsworthy" w:date="2013-02-27T12:02:00Z">
                  <w:rPr>
                    <w:ins w:id="997" w:author="Ross Norsworthy" w:date="2013-02-27T12:01:00Z"/>
                    <w:lang w:val="en-US"/>
                  </w:rPr>
                </w:rPrChange>
              </w:rPr>
              <w:pPrChange w:id="998" w:author="Ross Norsworthy" w:date="2013-02-27T12:02:00Z">
                <w:pPr>
                  <w:tabs>
                    <w:tab w:val="clear" w:pos="1134"/>
                    <w:tab w:val="clear" w:pos="1871"/>
                    <w:tab w:val="clear" w:pos="2268"/>
                  </w:tabs>
                  <w:overflowPunct/>
                  <w:autoSpaceDE/>
                  <w:autoSpaceDN/>
                  <w:adjustRightInd/>
                  <w:spacing w:before="0"/>
                  <w:jc w:val="center"/>
                  <w:textAlignment w:val="auto"/>
                </w:pPr>
              </w:pPrChange>
            </w:pPr>
            <w:ins w:id="999" w:author="Ross Norsworthy" w:date="2013-02-27T12:01:00Z">
              <w:r w:rsidRPr="004A0E21">
                <w:rPr>
                  <w:bCs/>
                  <w:sz w:val="22"/>
                  <w:szCs w:val="22"/>
                  <w:lang w:val="en-US"/>
                  <w:rPrChange w:id="1000" w:author="Ross Norsworthy" w:date="2013-02-27T12:02:00Z">
                    <w:rPr>
                      <w:b/>
                      <w:bCs/>
                      <w:lang w:val="en-US"/>
                    </w:rPr>
                  </w:rPrChange>
                </w:rPr>
                <w:t>Co-channel rejection (CCR)</w:t>
              </w:r>
            </w:ins>
          </w:p>
        </w:tc>
        <w:tc>
          <w:tcPr>
            <w:tcW w:w="261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Change w:id="1001" w:author="Ross Norsworthy" w:date="2013-02-27T12:07:00Z">
              <w:tcPr>
                <w:tcW w:w="2700"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tcPrChange>
          </w:tcPr>
          <w:p w14:paraId="7D2C2D52" w14:textId="77777777" w:rsidR="000F28AA" w:rsidRPr="000F28AA" w:rsidRDefault="004A0E21">
            <w:pPr>
              <w:tabs>
                <w:tab w:val="clear" w:pos="1134"/>
                <w:tab w:val="clear" w:pos="1871"/>
                <w:tab w:val="clear" w:pos="2268"/>
              </w:tabs>
              <w:overflowPunct/>
              <w:autoSpaceDE/>
              <w:autoSpaceDN/>
              <w:adjustRightInd/>
              <w:spacing w:before="0"/>
              <w:textAlignment w:val="auto"/>
              <w:rPr>
                <w:ins w:id="1002" w:author="Ross Norsworthy" w:date="2013-02-27T12:01:00Z"/>
                <w:sz w:val="22"/>
                <w:szCs w:val="22"/>
                <w:lang w:val="en-US"/>
                <w:rPrChange w:id="1003" w:author="Ross Norsworthy" w:date="2013-02-27T12:02:00Z">
                  <w:rPr>
                    <w:ins w:id="1004" w:author="Ross Norsworthy" w:date="2013-02-27T12:01:00Z"/>
                    <w:lang w:val="en-US"/>
                  </w:rPr>
                </w:rPrChange>
              </w:rPr>
              <w:pPrChange w:id="1005"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06" w:author="Ross Norsworthy" w:date="2013-02-27T12:01:00Z">
              <w:r w:rsidRPr="004A0E21">
                <w:rPr>
                  <w:sz w:val="22"/>
                  <w:szCs w:val="22"/>
                  <w:lang w:val="en-US"/>
                  <w:rPrChange w:id="1007" w:author="Ross Norsworthy" w:date="2013-02-27T12:02:00Z">
                    <w:rPr>
                      <w:lang w:val="en-US"/>
                    </w:rPr>
                  </w:rPrChange>
                </w:rPr>
                <w:t>19dB or 25dB</w:t>
              </w:r>
            </w:ins>
          </w:p>
        </w:tc>
        <w:tc>
          <w:tcPr>
            <w:tcW w:w="2430"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Change w:id="1008" w:author="Ross Norsworthy" w:date="2013-02-27T12:07:00Z">
              <w:tcPr>
                <w:tcW w:w="2430" w:type="dxa"/>
                <w:gridSpan w:val="2"/>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
            </w:tcPrChange>
          </w:tcPr>
          <w:p w14:paraId="22D39BF3" w14:textId="77777777" w:rsidR="000F28AA" w:rsidRPr="000F28AA" w:rsidRDefault="004A0E21">
            <w:pPr>
              <w:tabs>
                <w:tab w:val="clear" w:pos="1134"/>
                <w:tab w:val="clear" w:pos="1871"/>
                <w:tab w:val="clear" w:pos="2268"/>
              </w:tabs>
              <w:overflowPunct/>
              <w:autoSpaceDE/>
              <w:autoSpaceDN/>
              <w:adjustRightInd/>
              <w:spacing w:before="0"/>
              <w:textAlignment w:val="auto"/>
              <w:rPr>
                <w:ins w:id="1009" w:author="Ross Norsworthy" w:date="2013-02-27T12:01:00Z"/>
                <w:sz w:val="22"/>
                <w:szCs w:val="22"/>
                <w:lang w:val="en-US"/>
                <w:rPrChange w:id="1010" w:author="Ross Norsworthy" w:date="2013-02-27T12:02:00Z">
                  <w:rPr>
                    <w:ins w:id="1011" w:author="Ross Norsworthy" w:date="2013-02-27T12:01:00Z"/>
                    <w:lang w:val="en-US"/>
                  </w:rPr>
                </w:rPrChange>
              </w:rPr>
              <w:pPrChange w:id="1012"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13" w:author="Ross Norsworthy" w:date="2013-02-27T12:01:00Z">
              <w:r w:rsidRPr="004A0E21">
                <w:rPr>
                  <w:sz w:val="22"/>
                  <w:szCs w:val="22"/>
                  <w:lang w:val="en-US"/>
                  <w:rPrChange w:id="1014" w:author="Ross Norsworthy" w:date="2013-02-27T12:02:00Z">
                    <w:rPr>
                      <w:lang w:val="en-US"/>
                    </w:rPr>
                  </w:rPrChange>
                </w:rPr>
                <w:t>19dB</w:t>
              </w:r>
            </w:ins>
          </w:p>
        </w:tc>
        <w:tc>
          <w:tcPr>
            <w:tcW w:w="252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Change w:id="1015" w:author="Ross Norsworthy" w:date="2013-02-27T12:07:00Z">
              <w:tcPr>
                <w:tcW w:w="243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
            </w:tcPrChange>
          </w:tcPr>
          <w:p w14:paraId="2B12882E" w14:textId="77777777" w:rsidR="000F28AA" w:rsidRPr="000F28AA" w:rsidRDefault="004A0E21">
            <w:pPr>
              <w:tabs>
                <w:tab w:val="clear" w:pos="1134"/>
                <w:tab w:val="clear" w:pos="1871"/>
                <w:tab w:val="clear" w:pos="2268"/>
              </w:tabs>
              <w:overflowPunct/>
              <w:autoSpaceDE/>
              <w:autoSpaceDN/>
              <w:adjustRightInd/>
              <w:spacing w:before="0"/>
              <w:textAlignment w:val="auto"/>
              <w:rPr>
                <w:ins w:id="1016" w:author="Ross Norsworthy" w:date="2013-02-27T12:01:00Z"/>
                <w:sz w:val="22"/>
                <w:szCs w:val="22"/>
                <w:lang w:val="en-US"/>
                <w:rPrChange w:id="1017" w:author="Ross Norsworthy" w:date="2013-02-27T12:02:00Z">
                  <w:rPr>
                    <w:ins w:id="1018" w:author="Ross Norsworthy" w:date="2013-02-27T12:01:00Z"/>
                    <w:lang w:val="en-US"/>
                  </w:rPr>
                </w:rPrChange>
              </w:rPr>
              <w:pPrChange w:id="1019"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20" w:author="Ross Norsworthy" w:date="2013-02-27T12:01:00Z">
              <w:r w:rsidRPr="004A0E21">
                <w:rPr>
                  <w:sz w:val="22"/>
                  <w:szCs w:val="22"/>
                  <w:lang w:val="en-US"/>
                  <w:rPrChange w:id="1021" w:author="Ross Norsworthy" w:date="2013-02-27T12:02:00Z">
                    <w:rPr>
                      <w:lang w:val="en-US"/>
                    </w:rPr>
                  </w:rPrChange>
                </w:rPr>
                <w:t xml:space="preserve">19dB </w:t>
              </w:r>
            </w:ins>
          </w:p>
        </w:tc>
      </w:tr>
      <w:tr w:rsidR="004A0E21" w:rsidRPr="004A0E21" w14:paraId="050738A4" w14:textId="77777777" w:rsidTr="004A0E21">
        <w:tblPrEx>
          <w:tblPrExChange w:id="1022" w:author="Ross Norsworthy" w:date="2013-02-27T12:07:00Z">
            <w:tblPrEx>
              <w:tblW w:w="9468" w:type="dxa"/>
            </w:tblPrEx>
          </w:tblPrExChange>
        </w:tblPrEx>
        <w:trPr>
          <w:trHeight w:val="269"/>
          <w:ins w:id="1023" w:author="Ross Norsworthy" w:date="2013-02-27T12:01:00Z"/>
          <w:trPrChange w:id="1024" w:author="Ross Norsworthy" w:date="2013-02-27T12:07:00Z">
            <w:trPr>
              <w:gridAfter w:val="0"/>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1025" w:author="Ross Norsworthy" w:date="2013-02-27T12:07:00Z">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5340D164" w14:textId="77777777" w:rsidR="000F28AA" w:rsidRPr="000F28AA" w:rsidRDefault="004A0E21">
            <w:pPr>
              <w:tabs>
                <w:tab w:val="clear" w:pos="1134"/>
                <w:tab w:val="clear" w:pos="1871"/>
                <w:tab w:val="clear" w:pos="2268"/>
              </w:tabs>
              <w:overflowPunct/>
              <w:autoSpaceDE/>
              <w:autoSpaceDN/>
              <w:adjustRightInd/>
              <w:spacing w:before="0"/>
              <w:textAlignment w:val="auto"/>
              <w:rPr>
                <w:ins w:id="1026" w:author="Ross Norsworthy" w:date="2013-02-27T12:01:00Z"/>
                <w:sz w:val="22"/>
                <w:szCs w:val="22"/>
                <w:lang w:val="en-US"/>
                <w:rPrChange w:id="1027" w:author="Ross Norsworthy" w:date="2013-02-27T12:02:00Z">
                  <w:rPr>
                    <w:ins w:id="1028" w:author="Ross Norsworthy" w:date="2013-02-27T12:01:00Z"/>
                    <w:lang w:val="en-US"/>
                  </w:rPr>
                </w:rPrChange>
              </w:rPr>
              <w:pPrChange w:id="1029" w:author="Ross Norsworthy" w:date="2013-02-27T12:02:00Z">
                <w:pPr>
                  <w:tabs>
                    <w:tab w:val="clear" w:pos="1134"/>
                    <w:tab w:val="clear" w:pos="1871"/>
                    <w:tab w:val="clear" w:pos="2268"/>
                  </w:tabs>
                  <w:overflowPunct/>
                  <w:autoSpaceDE/>
                  <w:autoSpaceDN/>
                  <w:adjustRightInd/>
                  <w:spacing w:before="0"/>
                  <w:jc w:val="center"/>
                  <w:textAlignment w:val="auto"/>
                </w:pPr>
              </w:pPrChange>
            </w:pPr>
            <w:ins w:id="1030" w:author="Ross Norsworthy" w:date="2013-02-27T12:01:00Z">
              <w:r w:rsidRPr="004A0E21">
                <w:rPr>
                  <w:bCs/>
                  <w:sz w:val="22"/>
                  <w:szCs w:val="22"/>
                  <w:lang w:val="en-US"/>
                  <w:rPrChange w:id="1031" w:author="Ross Norsworthy" w:date="2013-02-27T12:02:00Z">
                    <w:rPr>
                      <w:b/>
                      <w:bCs/>
                      <w:lang w:val="en-US"/>
                    </w:rPr>
                  </w:rPrChange>
                </w:rPr>
                <w:t>Adjacent channel rejection (ACR)</w:t>
              </w:r>
            </w:ins>
          </w:p>
        </w:tc>
        <w:tc>
          <w:tcPr>
            <w:tcW w:w="2610"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Change w:id="1032" w:author="Ross Norsworthy" w:date="2013-02-27T12:07:00Z">
              <w:tcPr>
                <w:tcW w:w="2700" w:type="dxa"/>
                <w:gridSpan w:val="2"/>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tcPrChange>
          </w:tcPr>
          <w:p w14:paraId="78ADCD95" w14:textId="77777777" w:rsidR="000F28AA" w:rsidRPr="000F28AA" w:rsidRDefault="004A0E21">
            <w:pPr>
              <w:tabs>
                <w:tab w:val="clear" w:pos="1134"/>
                <w:tab w:val="clear" w:pos="1871"/>
                <w:tab w:val="clear" w:pos="2268"/>
              </w:tabs>
              <w:overflowPunct/>
              <w:autoSpaceDE/>
              <w:autoSpaceDN/>
              <w:adjustRightInd/>
              <w:spacing w:before="0"/>
              <w:textAlignment w:val="auto"/>
              <w:rPr>
                <w:ins w:id="1033" w:author="Ross Norsworthy" w:date="2013-02-27T12:01:00Z"/>
                <w:sz w:val="22"/>
                <w:szCs w:val="22"/>
                <w:lang w:val="en-US"/>
                <w:rPrChange w:id="1034" w:author="Ross Norsworthy" w:date="2013-02-27T12:02:00Z">
                  <w:rPr>
                    <w:ins w:id="1035" w:author="Ross Norsworthy" w:date="2013-02-27T12:01:00Z"/>
                    <w:lang w:val="en-US"/>
                  </w:rPr>
                </w:rPrChange>
              </w:rPr>
              <w:pPrChange w:id="1036"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37" w:author="Ross Norsworthy" w:date="2013-02-27T12:01:00Z">
              <w:r w:rsidRPr="004A0E21">
                <w:rPr>
                  <w:sz w:val="22"/>
                  <w:szCs w:val="22"/>
                  <w:lang w:val="en-US"/>
                  <w:rPrChange w:id="1038" w:author="Ross Norsworthy" w:date="2013-02-27T12:02:00Z">
                    <w:rPr>
                      <w:lang w:val="en-US"/>
                    </w:rPr>
                  </w:rPrChange>
                </w:rPr>
                <w:t>70dB</w:t>
              </w:r>
            </w:ins>
          </w:p>
        </w:tc>
        <w:tc>
          <w:tcPr>
            <w:tcW w:w="24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Change w:id="1039" w:author="Ross Norsworthy" w:date="2013-02-27T12:07:00Z">
              <w:tcPr>
                <w:tcW w:w="2430" w:type="dxa"/>
                <w:gridSpan w:val="2"/>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
            </w:tcPrChange>
          </w:tcPr>
          <w:p w14:paraId="3EB4B3C8" w14:textId="77777777" w:rsidR="000F28AA" w:rsidRPr="000F28AA" w:rsidRDefault="004A0E21">
            <w:pPr>
              <w:tabs>
                <w:tab w:val="clear" w:pos="1134"/>
                <w:tab w:val="clear" w:pos="1871"/>
                <w:tab w:val="clear" w:pos="2268"/>
              </w:tabs>
              <w:overflowPunct/>
              <w:autoSpaceDE/>
              <w:autoSpaceDN/>
              <w:adjustRightInd/>
              <w:spacing w:before="0"/>
              <w:textAlignment w:val="auto"/>
              <w:rPr>
                <w:ins w:id="1040" w:author="Ross Norsworthy" w:date="2013-02-27T12:01:00Z"/>
                <w:sz w:val="22"/>
                <w:szCs w:val="22"/>
                <w:lang w:val="en-US"/>
                <w:rPrChange w:id="1041" w:author="Ross Norsworthy" w:date="2013-02-27T12:02:00Z">
                  <w:rPr>
                    <w:ins w:id="1042" w:author="Ross Norsworthy" w:date="2013-02-27T12:01:00Z"/>
                    <w:lang w:val="en-US"/>
                  </w:rPr>
                </w:rPrChange>
              </w:rPr>
              <w:pPrChange w:id="1043"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44" w:author="Ross Norsworthy" w:date="2013-02-27T12:01:00Z">
              <w:r w:rsidRPr="004A0E21">
                <w:rPr>
                  <w:sz w:val="22"/>
                  <w:szCs w:val="22"/>
                  <w:lang w:val="en-US"/>
                  <w:rPrChange w:id="1045" w:author="Ross Norsworthy" w:date="2013-02-27T12:02:00Z">
                    <w:rPr>
                      <w:lang w:val="en-US"/>
                    </w:rPr>
                  </w:rPrChange>
                </w:rPr>
                <w:t>70dB</w:t>
              </w:r>
            </w:ins>
          </w:p>
        </w:tc>
        <w:tc>
          <w:tcPr>
            <w:tcW w:w="252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Change w:id="1046" w:author="Ross Norsworthy" w:date="2013-02-27T12:07:00Z">
              <w:tcPr>
                <w:tcW w:w="243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
            </w:tcPrChange>
          </w:tcPr>
          <w:p w14:paraId="3561D3CD" w14:textId="77777777" w:rsidR="000F28AA" w:rsidRPr="000F28AA" w:rsidRDefault="004A0E21">
            <w:pPr>
              <w:tabs>
                <w:tab w:val="clear" w:pos="1134"/>
                <w:tab w:val="clear" w:pos="1871"/>
                <w:tab w:val="clear" w:pos="2268"/>
              </w:tabs>
              <w:overflowPunct/>
              <w:autoSpaceDE/>
              <w:autoSpaceDN/>
              <w:adjustRightInd/>
              <w:spacing w:before="0"/>
              <w:textAlignment w:val="auto"/>
              <w:rPr>
                <w:ins w:id="1047" w:author="Ross Norsworthy" w:date="2013-02-27T12:01:00Z"/>
                <w:sz w:val="22"/>
                <w:szCs w:val="22"/>
                <w:lang w:val="en-US"/>
                <w:rPrChange w:id="1048" w:author="Ross Norsworthy" w:date="2013-02-27T12:02:00Z">
                  <w:rPr>
                    <w:ins w:id="1049" w:author="Ross Norsworthy" w:date="2013-02-27T12:01:00Z"/>
                    <w:lang w:val="en-US"/>
                  </w:rPr>
                </w:rPrChange>
              </w:rPr>
              <w:pPrChange w:id="1050"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51" w:author="Ross Norsworthy" w:date="2013-02-27T12:01:00Z">
              <w:r w:rsidRPr="004A0E21">
                <w:rPr>
                  <w:sz w:val="22"/>
                  <w:szCs w:val="22"/>
                  <w:lang w:val="en-US"/>
                  <w:rPrChange w:id="1052" w:author="Ross Norsworthy" w:date="2013-02-27T12:02:00Z">
                    <w:rPr>
                      <w:lang w:val="en-US"/>
                    </w:rPr>
                  </w:rPrChange>
                </w:rPr>
                <w:t>70dB</w:t>
              </w:r>
            </w:ins>
          </w:p>
        </w:tc>
      </w:tr>
      <w:tr w:rsidR="004A0E21" w:rsidRPr="004A0E21" w14:paraId="0DA3A619" w14:textId="77777777" w:rsidTr="004A0E21">
        <w:tblPrEx>
          <w:tblPrExChange w:id="1053" w:author="Ross Norsworthy" w:date="2013-02-27T12:07:00Z">
            <w:tblPrEx>
              <w:tblW w:w="9468" w:type="dxa"/>
            </w:tblPrEx>
          </w:tblPrExChange>
        </w:tblPrEx>
        <w:trPr>
          <w:trHeight w:val="269"/>
          <w:ins w:id="1054" w:author="Ross Norsworthy" w:date="2013-02-27T12:01:00Z"/>
          <w:trPrChange w:id="1055" w:author="Ross Norsworthy" w:date="2013-02-27T12:07:00Z">
            <w:trPr>
              <w:gridAfter w:val="0"/>
              <w:trHeight w:val="26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1056" w:author="Ross Norsworthy" w:date="2013-02-27T12:07:00Z">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0114A4E7" w14:textId="77777777" w:rsidR="000F28AA" w:rsidRPr="000F28AA" w:rsidRDefault="004A0E21">
            <w:pPr>
              <w:tabs>
                <w:tab w:val="clear" w:pos="1134"/>
                <w:tab w:val="clear" w:pos="1871"/>
                <w:tab w:val="clear" w:pos="2268"/>
              </w:tabs>
              <w:overflowPunct/>
              <w:autoSpaceDE/>
              <w:autoSpaceDN/>
              <w:adjustRightInd/>
              <w:spacing w:before="0"/>
              <w:textAlignment w:val="auto"/>
              <w:rPr>
                <w:ins w:id="1057" w:author="Ross Norsworthy" w:date="2013-02-27T12:01:00Z"/>
                <w:sz w:val="22"/>
                <w:szCs w:val="22"/>
                <w:lang w:val="en-US"/>
                <w:rPrChange w:id="1058" w:author="Ross Norsworthy" w:date="2013-02-27T12:02:00Z">
                  <w:rPr>
                    <w:ins w:id="1059" w:author="Ross Norsworthy" w:date="2013-02-27T12:01:00Z"/>
                    <w:lang w:val="en-US"/>
                  </w:rPr>
                </w:rPrChange>
              </w:rPr>
              <w:pPrChange w:id="1060" w:author="Ross Norsworthy" w:date="2013-02-27T12:02:00Z">
                <w:pPr>
                  <w:tabs>
                    <w:tab w:val="clear" w:pos="1134"/>
                    <w:tab w:val="clear" w:pos="1871"/>
                    <w:tab w:val="clear" w:pos="2268"/>
                  </w:tabs>
                  <w:overflowPunct/>
                  <w:autoSpaceDE/>
                  <w:autoSpaceDN/>
                  <w:adjustRightInd/>
                  <w:spacing w:before="0"/>
                  <w:jc w:val="center"/>
                  <w:textAlignment w:val="auto"/>
                </w:pPr>
              </w:pPrChange>
            </w:pPr>
            <w:ins w:id="1061" w:author="Ross Norsworthy" w:date="2013-02-27T12:01:00Z">
              <w:r w:rsidRPr="004A0E21">
                <w:rPr>
                  <w:bCs/>
                  <w:sz w:val="22"/>
                  <w:szCs w:val="22"/>
                  <w:lang w:val="en-US"/>
                  <w:rPrChange w:id="1062" w:author="Ross Norsworthy" w:date="2013-02-27T12:02:00Z">
                    <w:rPr>
                      <w:b/>
                      <w:bCs/>
                      <w:lang w:val="en-US"/>
                    </w:rPr>
                  </w:rPrChange>
                </w:rPr>
                <w:t>Message types</w:t>
              </w:r>
            </w:ins>
          </w:p>
        </w:tc>
        <w:tc>
          <w:tcPr>
            <w:tcW w:w="261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Change w:id="1063" w:author="Ross Norsworthy" w:date="2013-02-27T12:07:00Z">
              <w:tcPr>
                <w:tcW w:w="2700" w:type="dxa"/>
                <w:gridSpan w:val="2"/>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hideMark/>
              </w:tcPr>
            </w:tcPrChange>
          </w:tcPr>
          <w:p w14:paraId="1006E3AC" w14:textId="77777777" w:rsidR="000F28AA" w:rsidRPr="000F28AA" w:rsidRDefault="004A0E21">
            <w:pPr>
              <w:tabs>
                <w:tab w:val="clear" w:pos="1134"/>
                <w:tab w:val="clear" w:pos="1871"/>
                <w:tab w:val="clear" w:pos="2268"/>
              </w:tabs>
              <w:overflowPunct/>
              <w:autoSpaceDE/>
              <w:autoSpaceDN/>
              <w:adjustRightInd/>
              <w:spacing w:before="0"/>
              <w:textAlignment w:val="auto"/>
              <w:rPr>
                <w:ins w:id="1064" w:author="Ross Norsworthy" w:date="2013-02-27T12:01:00Z"/>
                <w:sz w:val="22"/>
                <w:szCs w:val="22"/>
                <w:lang w:val="en-US"/>
                <w:rPrChange w:id="1065" w:author="Ross Norsworthy" w:date="2013-02-27T12:02:00Z">
                  <w:rPr>
                    <w:ins w:id="1066" w:author="Ross Norsworthy" w:date="2013-02-27T12:01:00Z"/>
                    <w:lang w:val="en-US"/>
                  </w:rPr>
                </w:rPrChange>
              </w:rPr>
              <w:pPrChange w:id="1067"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68" w:author="Ross Norsworthy" w:date="2013-02-27T12:01:00Z">
              <w:r w:rsidRPr="004A0E21">
                <w:rPr>
                  <w:sz w:val="22"/>
                  <w:szCs w:val="22"/>
                  <w:lang w:val="en-US"/>
                  <w:rPrChange w:id="1069" w:author="Ross Norsworthy" w:date="2013-02-27T12:02:00Z">
                    <w:rPr>
                      <w:lang w:val="en-US"/>
                    </w:rPr>
                  </w:rPrChange>
                </w:rPr>
                <w:t>AIS 6, 7, 8,12,13,14 and ASM</w:t>
              </w:r>
            </w:ins>
          </w:p>
        </w:tc>
        <w:tc>
          <w:tcPr>
            <w:tcW w:w="2430"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Change w:id="1070" w:author="Ross Norsworthy" w:date="2013-02-27T12:07:00Z">
              <w:tcPr>
                <w:tcW w:w="2430" w:type="dxa"/>
                <w:gridSpan w:val="2"/>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hideMark/>
              </w:tcPr>
            </w:tcPrChange>
          </w:tcPr>
          <w:p w14:paraId="73590856" w14:textId="77777777" w:rsidR="000F28AA" w:rsidRPr="000F28AA" w:rsidRDefault="004A0E21">
            <w:pPr>
              <w:tabs>
                <w:tab w:val="clear" w:pos="1134"/>
                <w:tab w:val="clear" w:pos="1871"/>
                <w:tab w:val="clear" w:pos="2268"/>
              </w:tabs>
              <w:overflowPunct/>
              <w:autoSpaceDE/>
              <w:autoSpaceDN/>
              <w:adjustRightInd/>
              <w:spacing w:before="0"/>
              <w:textAlignment w:val="auto"/>
              <w:rPr>
                <w:ins w:id="1071" w:author="Ross Norsworthy" w:date="2013-02-27T12:01:00Z"/>
                <w:sz w:val="22"/>
                <w:szCs w:val="22"/>
                <w:lang w:val="en-US"/>
                <w:rPrChange w:id="1072" w:author="Ross Norsworthy" w:date="2013-02-27T12:02:00Z">
                  <w:rPr>
                    <w:ins w:id="1073" w:author="Ross Norsworthy" w:date="2013-02-27T12:01:00Z"/>
                    <w:lang w:val="en-US"/>
                  </w:rPr>
                </w:rPrChange>
              </w:rPr>
              <w:pPrChange w:id="1074"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75" w:author="Ross Norsworthy" w:date="2013-02-27T12:01:00Z">
              <w:r w:rsidRPr="004A0E21">
                <w:rPr>
                  <w:sz w:val="22"/>
                  <w:szCs w:val="22"/>
                  <w:lang w:val="en-US"/>
                  <w:rPrChange w:id="1076" w:author="Ross Norsworthy" w:date="2013-02-27T12:02:00Z">
                    <w:rPr>
                      <w:lang w:val="en-US"/>
                    </w:rPr>
                  </w:rPrChange>
                </w:rPr>
                <w:t>VDE messages TBD</w:t>
              </w:r>
            </w:ins>
          </w:p>
        </w:tc>
        <w:tc>
          <w:tcPr>
            <w:tcW w:w="252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Change w:id="1077" w:author="Ross Norsworthy" w:date="2013-02-27T12:07:00Z">
              <w:tcPr>
                <w:tcW w:w="2430" w:type="dxa"/>
                <w:tcBorders>
                  <w:top w:val="single" w:sz="8" w:space="0" w:color="FFFFFF"/>
                  <w:left w:val="single" w:sz="8" w:space="0" w:color="FFFFFF"/>
                  <w:bottom w:val="single" w:sz="8" w:space="0" w:color="FFFFFF"/>
                  <w:right w:val="single" w:sz="8" w:space="0" w:color="FFFFFF"/>
                </w:tcBorders>
                <w:shd w:val="clear" w:color="auto" w:fill="F2DCDB"/>
                <w:tcMar>
                  <w:top w:w="15" w:type="dxa"/>
                  <w:left w:w="108" w:type="dxa"/>
                  <w:bottom w:w="0" w:type="dxa"/>
                  <w:right w:w="108" w:type="dxa"/>
                </w:tcMar>
                <w:hideMark/>
              </w:tcPr>
            </w:tcPrChange>
          </w:tcPr>
          <w:p w14:paraId="39A1C231" w14:textId="77777777" w:rsidR="000F28AA" w:rsidRPr="000F28AA" w:rsidRDefault="004A0E21">
            <w:pPr>
              <w:tabs>
                <w:tab w:val="clear" w:pos="1134"/>
                <w:tab w:val="clear" w:pos="1871"/>
                <w:tab w:val="clear" w:pos="2268"/>
              </w:tabs>
              <w:overflowPunct/>
              <w:autoSpaceDE/>
              <w:autoSpaceDN/>
              <w:adjustRightInd/>
              <w:spacing w:before="0"/>
              <w:textAlignment w:val="auto"/>
              <w:rPr>
                <w:ins w:id="1078" w:author="Ross Norsworthy" w:date="2013-02-27T12:01:00Z"/>
                <w:sz w:val="22"/>
                <w:szCs w:val="22"/>
                <w:lang w:val="en-US"/>
                <w:rPrChange w:id="1079" w:author="Ross Norsworthy" w:date="2013-02-27T12:02:00Z">
                  <w:rPr>
                    <w:ins w:id="1080" w:author="Ross Norsworthy" w:date="2013-02-27T12:01:00Z"/>
                    <w:lang w:val="en-US"/>
                  </w:rPr>
                </w:rPrChange>
              </w:rPr>
              <w:pPrChange w:id="1081"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82" w:author="Ross Norsworthy" w:date="2013-02-27T12:01:00Z">
              <w:r w:rsidRPr="004A0E21">
                <w:rPr>
                  <w:sz w:val="22"/>
                  <w:szCs w:val="22"/>
                  <w:lang w:val="en-US"/>
                  <w:rPrChange w:id="1083" w:author="Ross Norsworthy" w:date="2013-02-27T12:02:00Z">
                    <w:rPr>
                      <w:lang w:val="en-US"/>
                    </w:rPr>
                  </w:rPrChange>
                </w:rPr>
                <w:t>VDE messages TBD</w:t>
              </w:r>
            </w:ins>
          </w:p>
        </w:tc>
      </w:tr>
      <w:tr w:rsidR="004A0E21" w:rsidRPr="004A0E21" w14:paraId="0FD6F4C2" w14:textId="77777777" w:rsidTr="004A0E21">
        <w:tblPrEx>
          <w:tblPrExChange w:id="1084" w:author="Ross Norsworthy" w:date="2013-02-27T12:07:00Z">
            <w:tblPrEx>
              <w:tblW w:w="9468" w:type="dxa"/>
            </w:tblPrEx>
          </w:tblPrExChange>
        </w:tblPrEx>
        <w:trPr>
          <w:trHeight w:val="2539"/>
          <w:ins w:id="1085" w:author="Ross Norsworthy" w:date="2013-02-27T12:01:00Z"/>
          <w:trPrChange w:id="1086" w:author="Ross Norsworthy" w:date="2013-02-27T12:07:00Z">
            <w:trPr>
              <w:gridAfter w:val="0"/>
              <w:trHeight w:val="2539"/>
            </w:trPr>
          </w:trPrChange>
        </w:trPr>
        <w:tc>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Change w:id="1087" w:author="Ross Norsworthy" w:date="2013-02-27T12:07:00Z">
              <w:tcPr>
                <w:tcW w:w="1908"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hideMark/>
              </w:tcPr>
            </w:tcPrChange>
          </w:tcPr>
          <w:p w14:paraId="5A27CDD2" w14:textId="77777777" w:rsidR="000F28AA" w:rsidRPr="000F28AA" w:rsidRDefault="004A0E21">
            <w:pPr>
              <w:tabs>
                <w:tab w:val="clear" w:pos="1134"/>
                <w:tab w:val="clear" w:pos="1871"/>
                <w:tab w:val="clear" w:pos="2268"/>
              </w:tabs>
              <w:overflowPunct/>
              <w:autoSpaceDE/>
              <w:autoSpaceDN/>
              <w:adjustRightInd/>
              <w:spacing w:before="0"/>
              <w:textAlignment w:val="auto"/>
              <w:rPr>
                <w:ins w:id="1088" w:author="Ross Norsworthy" w:date="2013-02-27T12:01:00Z"/>
                <w:sz w:val="22"/>
                <w:szCs w:val="22"/>
                <w:lang w:val="en-US"/>
                <w:rPrChange w:id="1089" w:author="Ross Norsworthy" w:date="2013-02-27T12:02:00Z">
                  <w:rPr>
                    <w:ins w:id="1090" w:author="Ross Norsworthy" w:date="2013-02-27T12:01:00Z"/>
                    <w:lang w:val="en-US"/>
                  </w:rPr>
                </w:rPrChange>
              </w:rPr>
              <w:pPrChange w:id="1091" w:author="Ross Norsworthy" w:date="2013-02-27T12:02:00Z">
                <w:pPr>
                  <w:tabs>
                    <w:tab w:val="clear" w:pos="1134"/>
                    <w:tab w:val="clear" w:pos="1871"/>
                    <w:tab w:val="clear" w:pos="2268"/>
                  </w:tabs>
                  <w:overflowPunct/>
                  <w:autoSpaceDE/>
                  <w:autoSpaceDN/>
                  <w:adjustRightInd/>
                  <w:spacing w:before="0"/>
                  <w:jc w:val="center"/>
                  <w:textAlignment w:val="auto"/>
                </w:pPr>
              </w:pPrChange>
            </w:pPr>
            <w:ins w:id="1092" w:author="Ross Norsworthy" w:date="2013-02-27T12:01:00Z">
              <w:r w:rsidRPr="004A0E21">
                <w:rPr>
                  <w:bCs/>
                  <w:sz w:val="22"/>
                  <w:szCs w:val="22"/>
                  <w:lang w:val="en-US"/>
                  <w:rPrChange w:id="1093" w:author="Ross Norsworthy" w:date="2013-02-27T12:02:00Z">
                    <w:rPr>
                      <w:b/>
                      <w:bCs/>
                      <w:lang w:val="en-US"/>
                    </w:rPr>
                  </w:rPrChange>
                </w:rPr>
                <w:t xml:space="preserve">Rationale </w:t>
              </w:r>
            </w:ins>
          </w:p>
        </w:tc>
        <w:tc>
          <w:tcPr>
            <w:tcW w:w="2610"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Change w:id="1094" w:author="Ross Norsworthy" w:date="2013-02-27T12:07:00Z">
              <w:tcPr>
                <w:tcW w:w="2700" w:type="dxa"/>
                <w:gridSpan w:val="2"/>
                <w:tcBorders>
                  <w:top w:val="single" w:sz="8"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tcPrChange>
          </w:tcPr>
          <w:p w14:paraId="440FC8BB" w14:textId="77777777" w:rsidR="000F28AA" w:rsidRPr="000F28AA" w:rsidRDefault="004A0E21">
            <w:pPr>
              <w:tabs>
                <w:tab w:val="clear" w:pos="1134"/>
                <w:tab w:val="clear" w:pos="1871"/>
                <w:tab w:val="clear" w:pos="2268"/>
              </w:tabs>
              <w:overflowPunct/>
              <w:autoSpaceDE/>
              <w:autoSpaceDN/>
              <w:adjustRightInd/>
              <w:spacing w:before="0"/>
              <w:textAlignment w:val="auto"/>
              <w:rPr>
                <w:ins w:id="1095" w:author="Ross Norsworthy" w:date="2013-02-27T12:01:00Z"/>
                <w:sz w:val="22"/>
                <w:szCs w:val="22"/>
                <w:lang w:val="en-US"/>
                <w:rPrChange w:id="1096" w:author="Ross Norsworthy" w:date="2013-02-27T12:02:00Z">
                  <w:rPr>
                    <w:ins w:id="1097" w:author="Ross Norsworthy" w:date="2013-02-27T12:01:00Z"/>
                    <w:lang w:val="en-US"/>
                  </w:rPr>
                </w:rPrChange>
              </w:rPr>
              <w:pPrChange w:id="1098"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099" w:author="Ross Norsworthy" w:date="2013-02-27T12:01:00Z">
              <w:r w:rsidRPr="004A0E21">
                <w:rPr>
                  <w:sz w:val="22"/>
                  <w:szCs w:val="22"/>
                  <w:lang w:val="en-US"/>
                  <w:rPrChange w:id="1100" w:author="Ross Norsworthy" w:date="2013-02-27T12:02:00Z">
                    <w:rPr>
                      <w:lang w:val="en-US"/>
                    </w:rPr>
                  </w:rPrChange>
                </w:rPr>
                <w:t xml:space="preserve">Provides higher (3X or 4X) data transmission than AIS. Inferior CCR (+9dB or +15dB) and range discrimination compared to AIS.  </w:t>
              </w:r>
            </w:ins>
          </w:p>
        </w:tc>
        <w:tc>
          <w:tcPr>
            <w:tcW w:w="243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Change w:id="1101" w:author="Ross Norsworthy" w:date="2013-02-27T12:07:00Z">
              <w:tcPr>
                <w:tcW w:w="2430" w:type="dxa"/>
                <w:gridSpan w:val="2"/>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hideMark/>
              </w:tcPr>
            </w:tcPrChange>
          </w:tcPr>
          <w:p w14:paraId="2C9486CD" w14:textId="77777777" w:rsidR="000F28AA" w:rsidRPr="000F28AA" w:rsidRDefault="004A0E21">
            <w:pPr>
              <w:tabs>
                <w:tab w:val="clear" w:pos="1134"/>
                <w:tab w:val="clear" w:pos="1871"/>
                <w:tab w:val="clear" w:pos="2268"/>
              </w:tabs>
              <w:overflowPunct/>
              <w:autoSpaceDE/>
              <w:autoSpaceDN/>
              <w:adjustRightInd/>
              <w:spacing w:before="0"/>
              <w:textAlignment w:val="auto"/>
              <w:rPr>
                <w:ins w:id="1102" w:author="Ross Norsworthy" w:date="2013-02-27T12:01:00Z"/>
                <w:sz w:val="22"/>
                <w:szCs w:val="22"/>
                <w:lang w:val="en-US"/>
                <w:rPrChange w:id="1103" w:author="Ross Norsworthy" w:date="2013-02-27T12:02:00Z">
                  <w:rPr>
                    <w:ins w:id="1104" w:author="Ross Norsworthy" w:date="2013-02-27T12:01:00Z"/>
                    <w:lang w:val="en-US"/>
                  </w:rPr>
                </w:rPrChange>
              </w:rPr>
              <w:pPrChange w:id="1105"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106" w:author="Ross Norsworthy" w:date="2013-02-27T12:01:00Z">
              <w:r w:rsidRPr="004A0E21">
                <w:rPr>
                  <w:sz w:val="22"/>
                  <w:szCs w:val="22"/>
                  <w:lang w:val="en-US"/>
                  <w:rPrChange w:id="1107" w:author="Ross Norsworthy" w:date="2013-02-27T12:02:00Z">
                    <w:rPr>
                      <w:lang w:val="en-US"/>
                    </w:rPr>
                  </w:rPrChange>
                </w:rPr>
                <w:t xml:space="preserve">Provides much higher (16X) data transmission than AIS. Inferior CCR (+9dB) and range discrimination compared to AIS.  </w:t>
              </w:r>
            </w:ins>
          </w:p>
        </w:tc>
        <w:tc>
          <w:tcPr>
            <w:tcW w:w="252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Change w:id="1108" w:author="Ross Norsworthy" w:date="2013-02-27T12:07:00Z">
              <w:tcPr>
                <w:tcW w:w="2430" w:type="dxa"/>
                <w:tcBorders>
                  <w:top w:val="single" w:sz="8" w:space="0" w:color="FFFFFF"/>
                  <w:left w:val="single" w:sz="8" w:space="0" w:color="FFFFFF"/>
                  <w:bottom w:val="single" w:sz="8" w:space="0" w:color="FFFFFF"/>
                  <w:right w:val="single" w:sz="8" w:space="0" w:color="FFFFFF"/>
                </w:tcBorders>
                <w:shd w:val="clear" w:color="auto" w:fill="E6B9B8"/>
                <w:tcMar>
                  <w:top w:w="15" w:type="dxa"/>
                  <w:left w:w="108" w:type="dxa"/>
                  <w:bottom w:w="0" w:type="dxa"/>
                  <w:right w:w="108" w:type="dxa"/>
                </w:tcMar>
                <w:hideMark/>
              </w:tcPr>
            </w:tcPrChange>
          </w:tcPr>
          <w:p w14:paraId="59042A48" w14:textId="77777777" w:rsidR="000F28AA" w:rsidRPr="000F28AA" w:rsidRDefault="004A0E21">
            <w:pPr>
              <w:tabs>
                <w:tab w:val="clear" w:pos="1134"/>
                <w:tab w:val="clear" w:pos="1871"/>
                <w:tab w:val="clear" w:pos="2268"/>
              </w:tabs>
              <w:overflowPunct/>
              <w:autoSpaceDE/>
              <w:autoSpaceDN/>
              <w:adjustRightInd/>
              <w:spacing w:before="0"/>
              <w:textAlignment w:val="auto"/>
              <w:rPr>
                <w:ins w:id="1109" w:author="Ross Norsworthy" w:date="2013-02-27T12:01:00Z"/>
                <w:sz w:val="22"/>
                <w:szCs w:val="22"/>
                <w:lang w:val="en-US"/>
                <w:rPrChange w:id="1110" w:author="Ross Norsworthy" w:date="2013-02-27T12:02:00Z">
                  <w:rPr>
                    <w:ins w:id="1111" w:author="Ross Norsworthy" w:date="2013-02-27T12:01:00Z"/>
                    <w:lang w:val="en-US"/>
                  </w:rPr>
                </w:rPrChange>
              </w:rPr>
              <w:pPrChange w:id="1112" w:author="Ross Norsworthy" w:date="2013-02-27T12:02:00Z">
                <w:pPr>
                  <w:keepLines/>
                  <w:tabs>
                    <w:tab w:val="clear" w:pos="1134"/>
                    <w:tab w:val="clear" w:pos="1871"/>
                    <w:tab w:val="clear" w:pos="2268"/>
                    <w:tab w:val="left" w:pos="567"/>
                    <w:tab w:val="left" w:leader="dot" w:pos="7938"/>
                    <w:tab w:val="center" w:pos="9526"/>
                  </w:tabs>
                  <w:overflowPunct/>
                  <w:autoSpaceDE/>
                  <w:autoSpaceDN/>
                  <w:adjustRightInd/>
                  <w:spacing w:before="0"/>
                  <w:ind w:left="567" w:hanging="567"/>
                  <w:jc w:val="center"/>
                  <w:textAlignment w:val="auto"/>
                </w:pPr>
              </w:pPrChange>
            </w:pPr>
            <w:ins w:id="1113" w:author="Ross Norsworthy" w:date="2013-02-27T12:01:00Z">
              <w:r w:rsidRPr="004A0E21">
                <w:rPr>
                  <w:sz w:val="22"/>
                  <w:szCs w:val="22"/>
                  <w:lang w:val="en-US"/>
                  <w:rPrChange w:id="1114" w:author="Ross Norsworthy" w:date="2013-02-27T12:02:00Z">
                    <w:rPr>
                      <w:lang w:val="en-US"/>
                    </w:rPr>
                  </w:rPrChange>
                </w:rPr>
                <w:t xml:space="preserve">Provides much higher (32X) </w:t>
              </w:r>
              <w:proofErr w:type="gramStart"/>
              <w:r w:rsidRPr="004A0E21">
                <w:rPr>
                  <w:sz w:val="22"/>
                  <w:szCs w:val="22"/>
                  <w:lang w:val="en-US"/>
                  <w:rPrChange w:id="1115" w:author="Ross Norsworthy" w:date="2013-02-27T12:02:00Z">
                    <w:rPr>
                      <w:lang w:val="en-US"/>
                    </w:rPr>
                  </w:rPrChange>
                </w:rPr>
                <w:t>data  transmission</w:t>
              </w:r>
              <w:proofErr w:type="gramEnd"/>
              <w:r w:rsidRPr="004A0E21">
                <w:rPr>
                  <w:sz w:val="22"/>
                  <w:szCs w:val="22"/>
                  <w:lang w:val="en-US"/>
                  <w:rPrChange w:id="1116" w:author="Ross Norsworthy" w:date="2013-02-27T12:02:00Z">
                    <w:rPr>
                      <w:lang w:val="en-US"/>
                    </w:rPr>
                  </w:rPrChange>
                </w:rPr>
                <w:t xml:space="preserve"> than AIS.  Inferior CCR (+9dB) and range discrimination compared to AIS.  </w:t>
              </w:r>
            </w:ins>
          </w:p>
        </w:tc>
      </w:tr>
    </w:tbl>
    <w:p w14:paraId="44787FD5" w14:textId="77777777" w:rsidR="00474B57" w:rsidRDefault="00576CED">
      <w:pPr>
        <w:tabs>
          <w:tab w:val="clear" w:pos="1134"/>
          <w:tab w:val="clear" w:pos="1871"/>
          <w:tab w:val="clear" w:pos="2268"/>
        </w:tabs>
        <w:overflowPunct/>
        <w:autoSpaceDE/>
        <w:autoSpaceDN/>
        <w:adjustRightInd/>
        <w:spacing w:before="0"/>
        <w:jc w:val="center"/>
        <w:textAlignment w:val="auto"/>
        <w:rPr>
          <w:lang w:val="en-US"/>
        </w:rPr>
        <w:pPrChange w:id="1117" w:author="Ross Norsworthy" w:date="2013-02-27T12:01:00Z">
          <w:pPr>
            <w:tabs>
              <w:tab w:val="clear" w:pos="1134"/>
              <w:tab w:val="clear" w:pos="1871"/>
              <w:tab w:val="clear" w:pos="2268"/>
            </w:tabs>
            <w:overflowPunct/>
            <w:autoSpaceDE/>
            <w:autoSpaceDN/>
            <w:adjustRightInd/>
            <w:spacing w:before="0"/>
            <w:textAlignment w:val="auto"/>
          </w:pPr>
        </w:pPrChange>
      </w:pPr>
      <w:ins w:id="1118" w:author="Ross Norsworthy" w:date="2013-02-27T11:41:00Z">
        <w:r w:rsidRPr="00576CED">
          <w:rPr>
            <w:lang w:val="en-US"/>
          </w:rPr>
          <w:t> </w:t>
        </w:r>
      </w:ins>
    </w:p>
    <w:p w14:paraId="5DCCE18C" w14:textId="77777777" w:rsidR="00514003" w:rsidRPr="00F073C7" w:rsidDel="006D5204" w:rsidRDefault="00474B57" w:rsidP="00AF21C6">
      <w:pPr>
        <w:pStyle w:val="enumlev1"/>
        <w:rPr>
          <w:del w:id="1119" w:author="Ross Norsworthy" w:date="2013-02-27T12:08:00Z"/>
          <w:lang w:val="en-US"/>
        </w:rPr>
      </w:pPr>
      <w:del w:id="1120" w:author="Ross Norsworthy" w:date="2013-02-27T12:08:00Z">
        <w:r w:rsidDel="006D5204">
          <w:rPr>
            <w:lang w:val="en-US"/>
          </w:rPr>
          <w:delText>–</w:delText>
        </w:r>
        <w:r w:rsidDel="006D5204">
          <w:rPr>
            <w:lang w:val="en-US"/>
          </w:rPr>
          <w:tab/>
        </w:r>
        <w:r w:rsidR="00514003" w:rsidRPr="00F073C7" w:rsidDel="006D5204">
          <w:rPr>
            <w:lang w:val="en-US"/>
          </w:rPr>
          <w:delText xml:space="preserve">A </w:delText>
        </w:r>
        <w:r w:rsidR="00514003" w:rsidRPr="00C670D3" w:rsidDel="006D5204">
          <w:rPr>
            <w:lang w:val="en-US"/>
          </w:rPr>
          <w:delText xml:space="preserve">typical scheme would be to allocate the four channels 25, 85, 26, and 86 for data exchange (in accordance with </w:delText>
        </w:r>
        <w:r w:rsidR="00AF21C6" w:rsidRPr="00C670D3" w:rsidDel="006D5204">
          <w:rPr>
            <w:lang w:val="en-US"/>
          </w:rPr>
          <w:delText>Annex 4</w:delText>
        </w:r>
        <w:r w:rsidR="00AF21C6" w:rsidDel="006D5204">
          <w:rPr>
            <w:lang w:val="en-US"/>
          </w:rPr>
          <w:delText xml:space="preserve"> to Recommendation </w:delText>
        </w:r>
        <w:r w:rsidR="00514003" w:rsidRPr="00C670D3" w:rsidDel="006D5204">
          <w:rPr>
            <w:lang w:val="en-US"/>
          </w:rPr>
          <w:delText xml:space="preserve">ITU-R M.1842) in areas such as ports and crowded waterways, with the other two channels (24 and 84) allocated to operation (in accordance with </w:delText>
        </w:r>
        <w:r w:rsidR="00AF21C6" w:rsidRPr="00C670D3" w:rsidDel="006D5204">
          <w:rPr>
            <w:lang w:val="en-US"/>
          </w:rPr>
          <w:delText>either Annex 1 or Annex 3</w:delText>
        </w:r>
        <w:r w:rsidR="00AF21C6" w:rsidDel="006D5204">
          <w:rPr>
            <w:lang w:val="en-US"/>
          </w:rPr>
          <w:delText xml:space="preserve"> to Recommendation ITU</w:delText>
        </w:r>
        <w:r w:rsidR="00AF21C6" w:rsidDel="006D5204">
          <w:rPr>
            <w:lang w:val="en-US"/>
          </w:rPr>
          <w:noBreakHyphen/>
          <w:delText>R </w:delText>
        </w:r>
        <w:r w:rsidR="00514003" w:rsidRPr="00C670D3" w:rsidDel="006D5204">
          <w:rPr>
            <w:lang w:val="en-US"/>
          </w:rPr>
          <w:delText>M.1842,)</w:delText>
        </w:r>
        <w:r w:rsidR="00514003" w:rsidDel="006D5204">
          <w:rPr>
            <w:lang w:val="en-US"/>
          </w:rPr>
          <w:delText xml:space="preserve"> along the coastline between these areas.</w:delText>
        </w:r>
      </w:del>
    </w:p>
    <w:p w14:paraId="17F5A987" w14:textId="77777777" w:rsidR="00514003" w:rsidRPr="00F073C7" w:rsidDel="006D5204" w:rsidRDefault="00474B57" w:rsidP="00474B57">
      <w:pPr>
        <w:pStyle w:val="enumlev1"/>
        <w:rPr>
          <w:del w:id="1121" w:author="Ross Norsworthy" w:date="2013-02-27T12:08:00Z"/>
          <w:lang w:val="en-US"/>
        </w:rPr>
      </w:pPr>
      <w:del w:id="1122" w:author="Ross Norsworthy" w:date="2013-02-27T12:08:00Z">
        <w:r w:rsidDel="006D5204">
          <w:rPr>
            <w:lang w:val="en-US"/>
          </w:rPr>
          <w:delText>–</w:delText>
        </w:r>
        <w:r w:rsidDel="006D5204">
          <w:rPr>
            <w:lang w:val="en-US"/>
          </w:rPr>
          <w:tab/>
        </w:r>
        <w:r w:rsidR="00514003" w:rsidRPr="00F073C7" w:rsidDel="006D5204">
          <w:rPr>
            <w:lang w:val="en-US"/>
          </w:rPr>
          <w:delText>Where a number of the 25 kHz channels are combined</w:delText>
        </w:r>
        <w:r w:rsidR="00AF21C6" w:rsidDel="006D5204">
          <w:rPr>
            <w:lang w:val="en-US"/>
          </w:rPr>
          <w:delText>, a typical scheme might have a </w:delText>
        </w:r>
        <w:r w:rsidR="00514003" w:rsidRPr="00F073C7" w:rsidDel="006D5204">
          <w:rPr>
            <w:lang w:val="en-US"/>
          </w:rPr>
          <w:delText>100 kHz bandwidth, allowing a much higher data throughput than a single 25 kHz channel.</w:delText>
        </w:r>
      </w:del>
    </w:p>
    <w:p w14:paraId="46756893" w14:textId="77777777" w:rsidR="00514003" w:rsidRPr="00474B57" w:rsidRDefault="00474B57" w:rsidP="00474B57">
      <w:pPr>
        <w:pStyle w:val="Heading2"/>
      </w:pPr>
      <w:bookmarkStart w:id="1123" w:name="_Toc320695963"/>
      <w:del w:id="1124" w:author="Ross Norsworthy" w:date="2013-02-27T12:13:00Z">
        <w:r w:rsidDel="006D5204">
          <w:delText>3.3</w:delText>
        </w:r>
      </w:del>
      <w:ins w:id="1125" w:author="Ross Norsworthy" w:date="2013-02-27T12:13:00Z">
        <w:r w:rsidR="006D5204">
          <w:t>3.</w:t>
        </w:r>
      </w:ins>
      <w:ins w:id="1126" w:author="Ross Norsworthy" w:date="2013-02-27T12:14:00Z">
        <w:r w:rsidR="006D5204">
          <w:t>6</w:t>
        </w:r>
      </w:ins>
      <w:ins w:id="1127" w:author="Ross Norsworthy" w:date="2013-02-27T12:13:00Z">
        <w:r w:rsidR="006D5204">
          <w:tab/>
        </w:r>
      </w:ins>
      <w:del w:id="1128" w:author="Ross Norsworthy" w:date="2013-02-27T12:13:00Z">
        <w:r w:rsidDel="006D5204">
          <w:tab/>
        </w:r>
      </w:del>
      <w:r w:rsidR="00514003" w:rsidRPr="00474B57">
        <w:t xml:space="preserve">IALA “VHF </w:t>
      </w:r>
      <w:r w:rsidR="00AF21C6" w:rsidRPr="00474B57">
        <w:t>d</w:t>
      </w:r>
      <w:r w:rsidR="00514003" w:rsidRPr="00474B57">
        <w:t xml:space="preserve">ata </w:t>
      </w:r>
      <w:r w:rsidR="00AF21C6" w:rsidRPr="00474B57">
        <w:t>e</w:t>
      </w:r>
      <w:r w:rsidR="00514003" w:rsidRPr="00474B57">
        <w:t>xchange” (VDE) plan</w:t>
      </w:r>
      <w:bookmarkEnd w:id="1123"/>
    </w:p>
    <w:p w14:paraId="2139A2A6" w14:textId="77777777" w:rsidR="00514003" w:rsidRDefault="00514003" w:rsidP="00474B57">
      <w:pPr>
        <w:rPr>
          <w:ins w:id="1129" w:author="Ross Norsworthy" w:date="2013-02-26T22:16:00Z"/>
          <w:lang w:val="en-US"/>
        </w:rPr>
      </w:pPr>
      <w:r w:rsidRPr="00F073C7">
        <w:rPr>
          <w:lang w:val="en-US"/>
        </w:rPr>
        <w:t xml:space="preserve">IALA plans to use </w:t>
      </w:r>
      <w:r>
        <w:rPr>
          <w:lang w:val="en-US"/>
        </w:rPr>
        <w:t>six VHF data channels</w:t>
      </w:r>
      <w:r w:rsidRPr="00C670D3">
        <w:rPr>
          <w:lang w:val="en-US"/>
        </w:rPr>
        <w:t xml:space="preserve"> </w:t>
      </w:r>
      <w:r>
        <w:rPr>
          <w:lang w:val="en-US"/>
        </w:rPr>
        <w:t xml:space="preserve">24, 84, </w:t>
      </w:r>
      <w:r w:rsidRPr="00C670D3">
        <w:rPr>
          <w:lang w:val="en-US"/>
        </w:rPr>
        <w:t>25, 85, 26, and 86</w:t>
      </w:r>
      <w:r w:rsidRPr="00F073C7">
        <w:rPr>
          <w:lang w:val="en-US"/>
        </w:rPr>
        <w:t xml:space="preserve"> plus channels 27 and 28 (which have been identified for “possible testing of future AIS applications”) for an international scheme to be known as “</w:t>
      </w:r>
      <w:r w:rsidRPr="000F054F">
        <w:rPr>
          <w:lang w:val="en-US"/>
        </w:rPr>
        <w:t xml:space="preserve">VHF </w:t>
      </w:r>
      <w:r w:rsidR="00AF21C6" w:rsidRPr="000F054F">
        <w:rPr>
          <w:lang w:val="en-US"/>
        </w:rPr>
        <w:t>d</w:t>
      </w:r>
      <w:r w:rsidRPr="000F054F">
        <w:rPr>
          <w:lang w:val="en-US"/>
        </w:rPr>
        <w:t xml:space="preserve">ata </w:t>
      </w:r>
      <w:r w:rsidR="00AF21C6" w:rsidRPr="000F054F">
        <w:rPr>
          <w:lang w:val="en-US"/>
        </w:rPr>
        <w:t>e</w:t>
      </w:r>
      <w:r w:rsidRPr="000F054F">
        <w:rPr>
          <w:lang w:val="en-US"/>
        </w:rPr>
        <w:t>xchange</w:t>
      </w:r>
      <w:r>
        <w:rPr>
          <w:lang w:val="en-US"/>
        </w:rPr>
        <w:t>” (VDE).</w:t>
      </w:r>
    </w:p>
    <w:p w14:paraId="3B218C94" w14:textId="77777777" w:rsidR="001442E0" w:rsidRDefault="001442E0" w:rsidP="00474B57">
      <w:pPr>
        <w:rPr>
          <w:ins w:id="1130" w:author="Ross Norsworthy" w:date="2013-02-26T22:17:00Z"/>
          <w:b/>
          <w:lang w:val="en-US"/>
        </w:rPr>
      </w:pPr>
      <w:ins w:id="1131" w:author="Ross Norsworthy" w:date="2013-02-26T22:17:00Z">
        <w:r>
          <w:rPr>
            <w:b/>
            <w:lang w:val="en-US"/>
          </w:rPr>
          <w:t>3.</w:t>
        </w:r>
      </w:ins>
      <w:ins w:id="1132" w:author="Ross Norsworthy" w:date="2013-02-27T12:14:00Z">
        <w:r w:rsidR="006D5204">
          <w:rPr>
            <w:b/>
            <w:lang w:val="en-US"/>
          </w:rPr>
          <w:t>7</w:t>
        </w:r>
      </w:ins>
      <w:ins w:id="1133" w:author="Ross Norsworthy" w:date="2013-02-26T22:17:00Z">
        <w:r>
          <w:rPr>
            <w:b/>
            <w:lang w:val="en-US"/>
          </w:rPr>
          <w:tab/>
        </w:r>
      </w:ins>
      <w:ins w:id="1134" w:author="Ross Norsworthy" w:date="2013-02-27T10:02:00Z">
        <w:r w:rsidR="002407D1">
          <w:rPr>
            <w:b/>
            <w:lang w:val="en-US"/>
          </w:rPr>
          <w:t>Proposed g</w:t>
        </w:r>
      </w:ins>
      <w:ins w:id="1135" w:author="Ross Norsworthy" w:date="2013-02-27T10:01:00Z">
        <w:r w:rsidR="002407D1">
          <w:rPr>
            <w:b/>
            <w:lang w:val="en-US"/>
          </w:rPr>
          <w:t>uideline for s</w:t>
        </w:r>
      </w:ins>
      <w:ins w:id="1136" w:author="Ross Norsworthy" w:date="2013-02-26T22:17:00Z">
        <w:r>
          <w:rPr>
            <w:b/>
            <w:lang w:val="en-US"/>
          </w:rPr>
          <w:t xml:space="preserve">haring </w:t>
        </w:r>
      </w:ins>
      <w:ins w:id="1137" w:author="Ross Norsworthy" w:date="2013-02-27T10:02:00Z">
        <w:r w:rsidR="002407D1">
          <w:rPr>
            <w:b/>
            <w:lang w:val="en-US"/>
          </w:rPr>
          <w:t>studies</w:t>
        </w:r>
      </w:ins>
      <w:ins w:id="1138" w:author="Ross Norsworthy" w:date="2013-02-27T10:05:00Z">
        <w:r w:rsidR="002407D1">
          <w:rPr>
            <w:b/>
            <w:lang w:val="en-US"/>
          </w:rPr>
          <w:t xml:space="preserve"> for VDE</w:t>
        </w:r>
      </w:ins>
      <w:ins w:id="1139" w:author="Ross Norsworthy" w:date="2013-02-27T12:27:00Z">
        <w:r w:rsidR="00D738DB">
          <w:rPr>
            <w:b/>
            <w:lang w:val="en-US"/>
          </w:rPr>
          <w:t>S</w:t>
        </w:r>
      </w:ins>
      <w:ins w:id="1140" w:author="Ross Norsworthy" w:date="2013-02-27T10:05:00Z">
        <w:r w:rsidR="002407D1">
          <w:rPr>
            <w:b/>
            <w:lang w:val="en-US"/>
          </w:rPr>
          <w:t xml:space="preserve"> service</w:t>
        </w:r>
      </w:ins>
    </w:p>
    <w:p w14:paraId="111ACE2E" w14:textId="77777777" w:rsidR="00A67A0F" w:rsidRDefault="001442E0" w:rsidP="00474B57">
      <w:pPr>
        <w:rPr>
          <w:ins w:id="1141" w:author="Ross Norsworthy" w:date="2013-02-26T22:37:00Z"/>
          <w:lang w:val="en-US"/>
        </w:rPr>
      </w:pPr>
      <w:ins w:id="1142" w:author="Ross Norsworthy" w:date="2013-02-26T22:18:00Z">
        <w:r w:rsidRPr="001442E0">
          <w:rPr>
            <w:lang w:val="en-US"/>
            <w:rPrChange w:id="1143" w:author="Ross Norsworthy" w:date="2013-02-26T22:18:00Z">
              <w:rPr>
                <w:b/>
                <w:lang w:val="en-US"/>
              </w:rPr>
            </w:rPrChange>
          </w:rPr>
          <w:t>WRC-15 Agenda Item 1.16 requires sharing studies</w:t>
        </w:r>
        <w:r>
          <w:rPr>
            <w:lang w:val="en-US"/>
          </w:rPr>
          <w:t xml:space="preserve"> </w:t>
        </w:r>
      </w:ins>
      <w:ins w:id="1144" w:author="Ross Norsworthy" w:date="2013-02-26T22:19:00Z">
        <w:r>
          <w:rPr>
            <w:lang w:val="en-US"/>
          </w:rPr>
          <w:t>for use of the channels with other services</w:t>
        </w:r>
        <w:r w:rsidR="00FF65E9">
          <w:rPr>
            <w:lang w:val="en-US"/>
          </w:rPr>
          <w:t xml:space="preserve">. In the case of the </w:t>
        </w:r>
      </w:ins>
      <w:ins w:id="1145" w:author="Ross Norsworthy" w:date="2013-02-26T22:20:00Z">
        <w:r w:rsidR="00FF65E9">
          <w:rPr>
            <w:lang w:val="en-US"/>
          </w:rPr>
          <w:t>Appendix 18 channels identified for VDE</w:t>
        </w:r>
      </w:ins>
      <w:ins w:id="1146" w:author="Ross Norsworthy" w:date="2013-02-27T12:27:00Z">
        <w:r w:rsidR="00D738DB">
          <w:rPr>
            <w:lang w:val="en-US"/>
          </w:rPr>
          <w:t>S</w:t>
        </w:r>
      </w:ins>
      <w:ins w:id="1147" w:author="Ross Norsworthy" w:date="2013-02-26T22:20:00Z">
        <w:r w:rsidR="00FF65E9">
          <w:rPr>
            <w:lang w:val="en-US"/>
          </w:rPr>
          <w:t>, these</w:t>
        </w:r>
      </w:ins>
      <w:ins w:id="1148" w:author="Ross Norsworthy" w:date="2013-02-26T22:21:00Z">
        <w:r w:rsidR="00FF65E9">
          <w:rPr>
            <w:lang w:val="en-US"/>
          </w:rPr>
          <w:t xml:space="preserve"> maritime channels are shared with terrestrial services based on geographical separations and si</w:t>
        </w:r>
      </w:ins>
      <w:ins w:id="1149" w:author="Ross Norsworthy" w:date="2013-02-26T22:22:00Z">
        <w:r w:rsidR="00FF65E9">
          <w:rPr>
            <w:lang w:val="en-US"/>
          </w:rPr>
          <w:t>g</w:t>
        </w:r>
      </w:ins>
      <w:ins w:id="1150" w:author="Ross Norsworthy" w:date="2013-02-26T22:21:00Z">
        <w:r w:rsidR="00FF65E9">
          <w:rPr>
            <w:lang w:val="en-US"/>
          </w:rPr>
          <w:t>nal level boundary conditions</w:t>
        </w:r>
      </w:ins>
      <w:ins w:id="1151" w:author="Ross Norsworthy" w:date="2013-02-26T22:22:00Z">
        <w:r w:rsidR="00FF65E9">
          <w:rPr>
            <w:lang w:val="en-US"/>
          </w:rPr>
          <w:t xml:space="preserve"> such that the </w:t>
        </w:r>
      </w:ins>
      <w:ins w:id="1152" w:author="Ross Norsworthy" w:date="2013-02-26T22:23:00Z">
        <w:r w:rsidR="00FF65E9">
          <w:rPr>
            <w:lang w:val="en-US"/>
          </w:rPr>
          <w:t xml:space="preserve">signal </w:t>
        </w:r>
      </w:ins>
      <w:ins w:id="1153" w:author="Ross Norsworthy" w:date="2013-02-26T22:22:00Z">
        <w:r w:rsidR="00FF65E9">
          <w:rPr>
            <w:lang w:val="en-US"/>
          </w:rPr>
          <w:t>level from one service does not i</w:t>
        </w:r>
      </w:ins>
      <w:ins w:id="1154" w:author="Ross Norsworthy" w:date="2013-02-26T22:23:00Z">
        <w:r w:rsidR="00FF65E9">
          <w:rPr>
            <w:lang w:val="en-US"/>
          </w:rPr>
          <w:t xml:space="preserve">nterfere with the other service. Studies should be based on </w:t>
        </w:r>
      </w:ins>
      <w:ins w:id="1155" w:author="Ross Norsworthy" w:date="2013-02-26T22:25:00Z">
        <w:r w:rsidR="00FF65E9">
          <w:rPr>
            <w:lang w:val="en-US"/>
          </w:rPr>
          <w:t xml:space="preserve">the required </w:t>
        </w:r>
      </w:ins>
      <w:ins w:id="1156" w:author="Ross Norsworthy" w:date="2013-02-26T22:23:00Z">
        <w:r w:rsidR="00FF65E9">
          <w:rPr>
            <w:lang w:val="en-US"/>
          </w:rPr>
          <w:t>signal level</w:t>
        </w:r>
      </w:ins>
      <w:ins w:id="1157" w:author="Ross Norsworthy" w:date="2013-02-26T22:25:00Z">
        <w:r w:rsidR="00FF65E9">
          <w:rPr>
            <w:lang w:val="en-US"/>
          </w:rPr>
          <w:t>s</w:t>
        </w:r>
      </w:ins>
      <w:ins w:id="1158" w:author="Ross Norsworthy" w:date="2013-02-26T22:23:00Z">
        <w:r w:rsidR="00FF65E9">
          <w:rPr>
            <w:lang w:val="en-US"/>
          </w:rPr>
          <w:t xml:space="preserve"> </w:t>
        </w:r>
      </w:ins>
      <w:ins w:id="1159" w:author="Ross Norsworthy" w:date="2013-02-26T22:25:00Z">
        <w:r w:rsidR="00FF65E9">
          <w:rPr>
            <w:lang w:val="en-US"/>
          </w:rPr>
          <w:t>for service areas for each service and the degree o</w:t>
        </w:r>
      </w:ins>
      <w:ins w:id="1160" w:author="Ross Norsworthy" w:date="2013-02-26T22:26:00Z">
        <w:r w:rsidR="00FF65E9">
          <w:rPr>
            <w:lang w:val="en-US"/>
          </w:rPr>
          <w:t>f</w:t>
        </w:r>
      </w:ins>
      <w:ins w:id="1161" w:author="Ross Norsworthy" w:date="2013-02-26T22:25:00Z">
        <w:r w:rsidR="00FF65E9">
          <w:rPr>
            <w:lang w:val="en-US"/>
          </w:rPr>
          <w:t xml:space="preserve"> protection</w:t>
        </w:r>
      </w:ins>
      <w:ins w:id="1162" w:author="Ross Norsworthy" w:date="2013-02-26T22:26:00Z">
        <w:r w:rsidR="00FF65E9">
          <w:rPr>
            <w:lang w:val="en-US"/>
          </w:rPr>
          <w:t xml:space="preserve"> in terms of C/I</w:t>
        </w:r>
      </w:ins>
      <w:ins w:id="1163" w:author="Ross Norsworthy" w:date="2013-02-26T22:25:00Z">
        <w:r w:rsidR="00FF65E9">
          <w:rPr>
            <w:lang w:val="en-US"/>
          </w:rPr>
          <w:t xml:space="preserve"> </w:t>
        </w:r>
      </w:ins>
      <w:ins w:id="1164" w:author="Ross Norsworthy" w:date="2013-02-26T22:26:00Z">
        <w:r w:rsidR="00FF65E9">
          <w:rPr>
            <w:lang w:val="en-US"/>
          </w:rPr>
          <w:t>(carrier-to-interference</w:t>
        </w:r>
      </w:ins>
      <w:ins w:id="1165" w:author="Ross Norsworthy" w:date="2013-02-27T09:52:00Z">
        <w:r w:rsidR="007339BA">
          <w:rPr>
            <w:lang w:val="en-US"/>
          </w:rPr>
          <w:t>, co-channel</w:t>
        </w:r>
      </w:ins>
      <w:ins w:id="1166" w:author="Ross Norsworthy" w:date="2013-02-26T22:26:00Z">
        <w:r w:rsidR="00FF65E9">
          <w:rPr>
            <w:lang w:val="en-US"/>
          </w:rPr>
          <w:t xml:space="preserve">) required by each service. </w:t>
        </w:r>
      </w:ins>
    </w:p>
    <w:p w14:paraId="4C6467F8" w14:textId="77777777" w:rsidR="00BC18DF" w:rsidRDefault="00FF65E9" w:rsidP="00474B57">
      <w:pPr>
        <w:rPr>
          <w:ins w:id="1167" w:author="Browning" w:date="2013-02-27T14:58:00Z"/>
          <w:lang w:val="en-US"/>
        </w:rPr>
      </w:pPr>
      <w:ins w:id="1168" w:author="Ross Norsworthy" w:date="2013-02-26T22:26:00Z">
        <w:r>
          <w:rPr>
            <w:lang w:val="en-US"/>
          </w:rPr>
          <w:t>For example</w:t>
        </w:r>
      </w:ins>
      <w:ins w:id="1169" w:author="Browning" w:date="2013-02-27T14:58:00Z">
        <w:r w:rsidR="00BC18DF">
          <w:rPr>
            <w:lang w:val="en-US"/>
          </w:rPr>
          <w:t>:</w:t>
        </w:r>
      </w:ins>
    </w:p>
    <w:p w14:paraId="42F563D8" w14:textId="77777777" w:rsidR="006D5204" w:rsidRDefault="00FF65E9" w:rsidP="00474B57">
      <w:pPr>
        <w:rPr>
          <w:ins w:id="1170" w:author="Ross Norsworthy" w:date="2013-02-27T12:14:00Z"/>
          <w:lang w:val="en-US"/>
        </w:rPr>
      </w:pPr>
      <w:ins w:id="1171" w:author="Ross Norsworthy" w:date="2013-02-26T22:26:00Z">
        <w:del w:id="1172" w:author="Browning" w:date="2013-02-27T14:58:00Z">
          <w:r w:rsidDel="00BC18DF">
            <w:rPr>
              <w:lang w:val="en-US"/>
            </w:rPr>
            <w:delText xml:space="preserve">, </w:delText>
          </w:r>
        </w:del>
      </w:ins>
      <w:ins w:id="1173" w:author="Ross Norsworthy" w:date="2013-02-26T22:27:00Z">
        <w:del w:id="1174" w:author="Browning" w:date="2013-02-27T14:58:00Z">
          <w:r w:rsidDel="00BC18DF">
            <w:rPr>
              <w:lang w:val="en-US"/>
            </w:rPr>
            <w:delText>l</w:delText>
          </w:r>
        </w:del>
      </w:ins>
      <w:ins w:id="1175" w:author="Browning" w:date="2013-02-27T14:58:00Z">
        <w:r w:rsidR="00BC18DF">
          <w:rPr>
            <w:lang w:val="en-US"/>
          </w:rPr>
          <w:t>L</w:t>
        </w:r>
      </w:ins>
      <w:ins w:id="1176" w:author="Ross Norsworthy" w:date="2013-02-26T22:27:00Z">
        <w:r>
          <w:rPr>
            <w:lang w:val="en-US"/>
          </w:rPr>
          <w:t xml:space="preserve">and mobile radio services generally require a signal level </w:t>
        </w:r>
      </w:ins>
      <w:ins w:id="1177" w:author="Ross Norsworthy" w:date="2013-02-27T09:54:00Z">
        <w:r w:rsidR="007339BA">
          <w:rPr>
            <w:lang w:val="en-US"/>
          </w:rPr>
          <w:t xml:space="preserve">(field strength) </w:t>
        </w:r>
      </w:ins>
      <w:ins w:id="1178" w:author="Ross Norsworthy" w:date="2013-02-26T22:27:00Z">
        <w:r>
          <w:rPr>
            <w:lang w:val="en-US"/>
          </w:rPr>
          <w:t xml:space="preserve">of +39 </w:t>
        </w:r>
        <w:proofErr w:type="gramStart"/>
        <w:r>
          <w:rPr>
            <w:lang w:val="en-US"/>
          </w:rPr>
          <w:t>dB</w:t>
        </w:r>
      </w:ins>
      <w:ins w:id="1179" w:author="Ross Norsworthy" w:date="2013-02-27T10:07:00Z">
        <w:r w:rsidR="002407D1">
          <w:rPr>
            <w:lang w:val="en-US"/>
          </w:rPr>
          <w:t>(</w:t>
        </w:r>
        <w:proofErr w:type="gramEnd"/>
        <w:r w:rsidR="002407D1">
          <w:rPr>
            <w:lang w:val="en-US"/>
          </w:rPr>
          <w:t>µV/m)</w:t>
        </w:r>
      </w:ins>
      <w:ins w:id="1180" w:author="Ross Norsworthy" w:date="2013-02-26T22:27:00Z">
        <w:r>
          <w:rPr>
            <w:lang w:val="en-US"/>
          </w:rPr>
          <w:t xml:space="preserve"> (39 dB above one microvolt per meter) at the service area boundary </w:t>
        </w:r>
      </w:ins>
      <w:ins w:id="1181" w:author="Ross Norsworthy" w:date="2013-02-26T22:33:00Z">
        <w:r w:rsidR="00A67A0F">
          <w:rPr>
            <w:lang w:val="en-US"/>
          </w:rPr>
          <w:t xml:space="preserve">with a C/I of 10 dB </w:t>
        </w:r>
      </w:ins>
      <w:ins w:id="1182" w:author="Ross Norsworthy" w:date="2013-02-26T22:34:00Z">
        <w:r w:rsidR="00A67A0F">
          <w:rPr>
            <w:lang w:val="en-US"/>
          </w:rPr>
          <w:t xml:space="preserve">(interfering </w:t>
        </w:r>
      </w:ins>
      <w:ins w:id="1183" w:author="Ross Norsworthy" w:date="2013-02-26T22:35:00Z">
        <w:r w:rsidR="00A67A0F">
          <w:rPr>
            <w:lang w:val="en-US"/>
          </w:rPr>
          <w:t>signal must be 10</w:t>
        </w:r>
      </w:ins>
      <w:ins w:id="1184" w:author="Ross Norsworthy" w:date="2013-02-27T09:54:00Z">
        <w:r w:rsidR="007339BA">
          <w:rPr>
            <w:lang w:val="en-US"/>
          </w:rPr>
          <w:t xml:space="preserve"> dB</w:t>
        </w:r>
      </w:ins>
      <w:ins w:id="1185" w:author="Ross Norsworthy" w:date="2013-02-26T22:35:00Z">
        <w:r w:rsidR="00A67A0F">
          <w:rPr>
            <w:lang w:val="en-US"/>
          </w:rPr>
          <w:t xml:space="preserve"> lower than the desired signal) </w:t>
        </w:r>
      </w:ins>
      <w:ins w:id="1186" w:author="Ross Norsworthy" w:date="2013-02-26T22:30:00Z">
        <w:r w:rsidR="00A67A0F">
          <w:rPr>
            <w:lang w:val="en-US"/>
          </w:rPr>
          <w:t xml:space="preserve">to provide a reliable service in a terrestrial environment. Maritime services, on the other hand, </w:t>
        </w:r>
      </w:ins>
      <w:ins w:id="1187" w:author="Ross Norsworthy" w:date="2013-02-26T22:36:00Z">
        <w:r w:rsidR="00A67A0F">
          <w:rPr>
            <w:lang w:val="en-US"/>
          </w:rPr>
          <w:t xml:space="preserve">due to a different environment, </w:t>
        </w:r>
      </w:ins>
      <w:ins w:id="1188" w:author="Ross Norsworthy" w:date="2013-02-26T22:30:00Z">
        <w:r w:rsidR="00A67A0F">
          <w:rPr>
            <w:lang w:val="en-US"/>
          </w:rPr>
          <w:t xml:space="preserve">generally require +17 </w:t>
        </w:r>
        <w:proofErr w:type="gramStart"/>
        <w:r w:rsidR="00A67A0F">
          <w:rPr>
            <w:lang w:val="en-US"/>
          </w:rPr>
          <w:t>dB</w:t>
        </w:r>
      </w:ins>
      <w:ins w:id="1189" w:author="Ross Norsworthy" w:date="2013-02-27T10:08:00Z">
        <w:r w:rsidR="002407D1" w:rsidRPr="002407D1">
          <w:rPr>
            <w:lang w:val="en-US"/>
          </w:rPr>
          <w:t>(</w:t>
        </w:r>
        <w:proofErr w:type="gramEnd"/>
        <w:r w:rsidR="002407D1" w:rsidRPr="002407D1">
          <w:rPr>
            <w:lang w:val="en-US"/>
          </w:rPr>
          <w:t xml:space="preserve">µV/m) </w:t>
        </w:r>
      </w:ins>
      <w:ins w:id="1190" w:author="Ross Norsworthy" w:date="2013-02-26T22:30:00Z">
        <w:r w:rsidR="00A67A0F">
          <w:rPr>
            <w:lang w:val="en-US"/>
          </w:rPr>
          <w:t xml:space="preserve"> </w:t>
        </w:r>
      </w:ins>
      <w:ins w:id="1191" w:author="Ross Norsworthy" w:date="2013-02-26T22:32:00Z">
        <w:r w:rsidR="00A67A0F">
          <w:rPr>
            <w:lang w:val="en-US"/>
          </w:rPr>
          <w:t xml:space="preserve">at the service area boundary </w:t>
        </w:r>
      </w:ins>
      <w:ins w:id="1192" w:author="Ross Norsworthy" w:date="2013-02-26T22:34:00Z">
        <w:r w:rsidR="00A67A0F">
          <w:rPr>
            <w:lang w:val="en-US"/>
          </w:rPr>
          <w:t xml:space="preserve">with a C/I of 12 </w:t>
        </w:r>
        <w:proofErr w:type="spellStart"/>
        <w:r w:rsidR="00A67A0F">
          <w:rPr>
            <w:lang w:val="en-US"/>
          </w:rPr>
          <w:t>dB</w:t>
        </w:r>
      </w:ins>
      <w:ins w:id="1193" w:author="Ross Norsworthy" w:date="2013-02-27T09:55:00Z">
        <w:r w:rsidR="007339BA">
          <w:rPr>
            <w:lang w:val="en-US"/>
          </w:rPr>
          <w:t>.</w:t>
        </w:r>
        <w:proofErr w:type="spellEnd"/>
        <w:r w:rsidR="007339BA">
          <w:rPr>
            <w:lang w:val="en-US"/>
          </w:rPr>
          <w:t xml:space="preserve"> This is based on marine VHF radio requirements</w:t>
        </w:r>
      </w:ins>
      <w:ins w:id="1194" w:author="Ross Norsworthy" w:date="2013-02-26T22:32:00Z">
        <w:r w:rsidR="00A67A0F">
          <w:rPr>
            <w:lang w:val="en-US"/>
          </w:rPr>
          <w:t>.</w:t>
        </w:r>
      </w:ins>
      <w:ins w:id="1195" w:author="Ross Norsworthy" w:date="2013-02-26T22:20:00Z">
        <w:r>
          <w:rPr>
            <w:lang w:val="en-US"/>
          </w:rPr>
          <w:t xml:space="preserve">  </w:t>
        </w:r>
      </w:ins>
      <w:ins w:id="1196" w:author="Ross Norsworthy" w:date="2013-02-26T22:38:00Z">
        <w:r w:rsidR="00A67A0F">
          <w:rPr>
            <w:lang w:val="en-US"/>
          </w:rPr>
          <w:t xml:space="preserve">In this example, the sharing criteria would be that the maritime service </w:t>
        </w:r>
        <w:r w:rsidR="00A67A0F">
          <w:rPr>
            <w:lang w:val="en-US"/>
          </w:rPr>
          <w:lastRenderedPageBreak/>
          <w:t xml:space="preserve">area </w:t>
        </w:r>
      </w:ins>
      <w:ins w:id="1197" w:author="Ross Norsworthy" w:date="2013-02-26T22:39:00Z">
        <w:r w:rsidR="00A67A0F">
          <w:rPr>
            <w:lang w:val="en-US"/>
          </w:rPr>
          <w:t xml:space="preserve">boundary would be the </w:t>
        </w:r>
      </w:ins>
      <w:ins w:id="1198" w:author="Ross Norsworthy" w:date="2013-02-26T22:40:00Z">
        <w:r w:rsidR="00E26DA0">
          <w:rPr>
            <w:lang w:val="en-US"/>
          </w:rPr>
          <w:t xml:space="preserve">shore lines and </w:t>
        </w:r>
      </w:ins>
      <w:ins w:id="1199" w:author="Ross Norsworthy" w:date="2013-02-26T22:39:00Z">
        <w:r w:rsidR="00A67A0F">
          <w:rPr>
            <w:lang w:val="en-US"/>
          </w:rPr>
          <w:t xml:space="preserve">water lines on the navigable waterways </w:t>
        </w:r>
      </w:ins>
      <w:ins w:id="1200" w:author="Ross Norsworthy" w:date="2013-02-26T22:40:00Z">
        <w:r w:rsidR="00E26DA0">
          <w:rPr>
            <w:lang w:val="en-US"/>
          </w:rPr>
          <w:t xml:space="preserve">in which there would be a minimum of +17 </w:t>
        </w:r>
        <w:proofErr w:type="gramStart"/>
        <w:r w:rsidR="00E26DA0">
          <w:rPr>
            <w:lang w:val="en-US"/>
          </w:rPr>
          <w:t>dB</w:t>
        </w:r>
      </w:ins>
      <w:ins w:id="1201" w:author="Ross Norsworthy" w:date="2013-02-27T10:08:00Z">
        <w:r w:rsidR="002407D1" w:rsidRPr="002407D1">
          <w:rPr>
            <w:lang w:val="en-US"/>
          </w:rPr>
          <w:t>(</w:t>
        </w:r>
        <w:proofErr w:type="gramEnd"/>
        <w:r w:rsidR="002407D1" w:rsidRPr="002407D1">
          <w:rPr>
            <w:lang w:val="en-US"/>
          </w:rPr>
          <w:t xml:space="preserve">µV/m) </w:t>
        </w:r>
      </w:ins>
      <w:ins w:id="1202" w:author="Ross Norsworthy" w:date="2013-02-26T22:40:00Z">
        <w:r w:rsidR="00E26DA0">
          <w:rPr>
            <w:lang w:val="en-US"/>
          </w:rPr>
          <w:t xml:space="preserve"> of field strength from the maritime service and no more than </w:t>
        </w:r>
      </w:ins>
      <w:ins w:id="1203" w:author="Ross Norsworthy" w:date="2013-02-26T22:41:00Z">
        <w:r w:rsidR="00E26DA0">
          <w:rPr>
            <w:lang w:val="en-US"/>
          </w:rPr>
          <w:t>+5 dB</w:t>
        </w:r>
      </w:ins>
      <w:ins w:id="1204" w:author="Ross Norsworthy" w:date="2013-02-27T10:09:00Z">
        <w:r w:rsidR="002407D1" w:rsidRPr="002407D1">
          <w:rPr>
            <w:lang w:val="en-US"/>
          </w:rPr>
          <w:t xml:space="preserve">(µV/m) </w:t>
        </w:r>
      </w:ins>
      <w:ins w:id="1205" w:author="Ross Norsworthy" w:date="2013-02-26T22:41:00Z">
        <w:r w:rsidR="00E26DA0">
          <w:rPr>
            <w:lang w:val="en-US"/>
          </w:rPr>
          <w:t xml:space="preserve"> of field strength from the land mobile service. In the case where the </w:t>
        </w:r>
      </w:ins>
      <w:ins w:id="1206" w:author="Ross Norsworthy" w:date="2013-02-26T22:43:00Z">
        <w:r w:rsidR="00E26DA0">
          <w:rPr>
            <w:lang w:val="en-US"/>
          </w:rPr>
          <w:t xml:space="preserve">maritime </w:t>
        </w:r>
      </w:ins>
      <w:ins w:id="1207" w:author="Ross Norsworthy" w:date="2013-02-26T22:41:00Z">
        <w:r w:rsidR="00E26DA0">
          <w:rPr>
            <w:lang w:val="en-US"/>
          </w:rPr>
          <w:t xml:space="preserve">VDE </w:t>
        </w:r>
      </w:ins>
      <w:ins w:id="1208" w:author="Ross Norsworthy" w:date="2013-02-26T22:43:00Z">
        <w:r w:rsidR="00E26DA0">
          <w:rPr>
            <w:lang w:val="en-US"/>
          </w:rPr>
          <w:t xml:space="preserve">service was from a satellite downlink, the maximum field strength from the </w:t>
        </w:r>
      </w:ins>
      <w:ins w:id="1209" w:author="Ross Norsworthy" w:date="2013-02-26T22:44:00Z">
        <w:r w:rsidR="00E26DA0">
          <w:rPr>
            <w:lang w:val="en-US"/>
          </w:rPr>
          <w:t xml:space="preserve">maritime VDE satellite </w:t>
        </w:r>
      </w:ins>
      <w:ins w:id="1210" w:author="Ross Norsworthy" w:date="2013-02-26T22:43:00Z">
        <w:r w:rsidR="00E26DA0">
          <w:rPr>
            <w:lang w:val="en-US"/>
          </w:rPr>
          <w:t xml:space="preserve">service </w:t>
        </w:r>
      </w:ins>
      <w:ins w:id="1211" w:author="Ross Norsworthy" w:date="2013-02-26T22:38:00Z">
        <w:r w:rsidR="00A67A0F">
          <w:rPr>
            <w:lang w:val="en-US"/>
          </w:rPr>
          <w:t>would</w:t>
        </w:r>
      </w:ins>
      <w:ins w:id="1212" w:author="Ross Norsworthy" w:date="2013-02-26T22:44:00Z">
        <w:r w:rsidR="00E26DA0">
          <w:rPr>
            <w:lang w:val="en-US"/>
          </w:rPr>
          <w:t xml:space="preserve"> be con</w:t>
        </w:r>
      </w:ins>
      <w:ins w:id="1213" w:author="Ross Norsworthy" w:date="2013-02-26T22:45:00Z">
        <w:r w:rsidR="00E26DA0">
          <w:rPr>
            <w:lang w:val="en-US"/>
          </w:rPr>
          <w:t>s</w:t>
        </w:r>
      </w:ins>
      <w:ins w:id="1214" w:author="Ross Norsworthy" w:date="2013-02-26T22:44:00Z">
        <w:r w:rsidR="00E26DA0">
          <w:rPr>
            <w:lang w:val="en-US"/>
          </w:rPr>
          <w:t>tr</w:t>
        </w:r>
      </w:ins>
      <w:ins w:id="1215" w:author="Ross Norsworthy" w:date="2013-02-26T22:45:00Z">
        <w:r w:rsidR="00E26DA0">
          <w:rPr>
            <w:lang w:val="en-US"/>
          </w:rPr>
          <w:t xml:space="preserve">ained to be </w:t>
        </w:r>
      </w:ins>
      <w:ins w:id="1216" w:author="Ross Norsworthy" w:date="2013-02-26T22:44:00Z">
        <w:r w:rsidR="00E26DA0">
          <w:rPr>
            <w:lang w:val="en-US"/>
          </w:rPr>
          <w:t xml:space="preserve">no more than +29 </w:t>
        </w:r>
        <w:proofErr w:type="gramStart"/>
        <w:r w:rsidR="00E26DA0">
          <w:rPr>
            <w:lang w:val="en-US"/>
          </w:rPr>
          <w:t>dB</w:t>
        </w:r>
      </w:ins>
      <w:ins w:id="1217" w:author="Ross Norsworthy" w:date="2013-02-27T10:08:00Z">
        <w:r w:rsidR="002407D1" w:rsidRPr="002407D1">
          <w:rPr>
            <w:lang w:val="en-US"/>
          </w:rPr>
          <w:t>(</w:t>
        </w:r>
        <w:proofErr w:type="gramEnd"/>
        <w:r w:rsidR="002407D1" w:rsidRPr="002407D1">
          <w:rPr>
            <w:lang w:val="en-US"/>
          </w:rPr>
          <w:t xml:space="preserve">µV/m) </w:t>
        </w:r>
      </w:ins>
      <w:ins w:id="1218" w:author="Ross Norsworthy" w:date="2013-02-26T22:45:00Z">
        <w:r w:rsidR="00E26DA0">
          <w:rPr>
            <w:lang w:val="en-US"/>
          </w:rPr>
          <w:t xml:space="preserve"> in the service areas of the land mobile services in order to provide the required 10 dB C/I protection </w:t>
        </w:r>
      </w:ins>
      <w:ins w:id="1219" w:author="Ross Norsworthy" w:date="2013-02-26T22:46:00Z">
        <w:r w:rsidR="00E26DA0">
          <w:rPr>
            <w:lang w:val="en-US"/>
          </w:rPr>
          <w:t xml:space="preserve">at the </w:t>
        </w:r>
      </w:ins>
      <w:ins w:id="1220" w:author="Ross Norsworthy" w:date="2013-02-26T22:47:00Z">
        <w:r w:rsidR="00E26DA0">
          <w:rPr>
            <w:lang w:val="en-US"/>
          </w:rPr>
          <w:t xml:space="preserve">service area </w:t>
        </w:r>
      </w:ins>
      <w:ins w:id="1221" w:author="Ross Norsworthy" w:date="2013-02-26T22:46:00Z">
        <w:r w:rsidR="00E26DA0">
          <w:rPr>
            <w:lang w:val="en-US"/>
          </w:rPr>
          <w:t xml:space="preserve">boundary </w:t>
        </w:r>
      </w:ins>
      <w:ins w:id="1222" w:author="Ross Norsworthy" w:date="2013-02-26T22:47:00Z">
        <w:r w:rsidR="00E26DA0">
          <w:rPr>
            <w:lang w:val="en-US"/>
          </w:rPr>
          <w:t xml:space="preserve">defined by the </w:t>
        </w:r>
      </w:ins>
      <w:ins w:id="1223" w:author="Ross Norsworthy" w:date="2013-02-26T22:45:00Z">
        <w:r w:rsidR="00E26DA0">
          <w:rPr>
            <w:lang w:val="en-US"/>
          </w:rPr>
          <w:t xml:space="preserve">minimum </w:t>
        </w:r>
      </w:ins>
      <w:ins w:id="1224" w:author="Ross Norsworthy" w:date="2013-02-26T22:47:00Z">
        <w:r w:rsidR="00E26DA0">
          <w:rPr>
            <w:lang w:val="en-US"/>
          </w:rPr>
          <w:t>signal level of +39 dB</w:t>
        </w:r>
      </w:ins>
      <w:ins w:id="1225" w:author="Ross Norsworthy" w:date="2013-02-27T10:08:00Z">
        <w:r w:rsidR="002407D1" w:rsidRPr="002407D1">
          <w:rPr>
            <w:lang w:val="en-US"/>
          </w:rPr>
          <w:t>(µV/m)</w:t>
        </w:r>
      </w:ins>
      <w:ins w:id="1226" w:author="Ross Norsworthy" w:date="2013-02-26T22:47:00Z">
        <w:r w:rsidR="00E26DA0">
          <w:rPr>
            <w:lang w:val="en-US"/>
          </w:rPr>
          <w:t>.</w:t>
        </w:r>
      </w:ins>
      <w:ins w:id="1227" w:author="Ross Norsworthy" w:date="2013-02-26T22:48:00Z">
        <w:r w:rsidR="00E26DA0">
          <w:rPr>
            <w:lang w:val="en-US"/>
          </w:rPr>
          <w:t xml:space="preserve"> This example demonstrates the viability of sharing the frequencies between the two services because of the margin of</w:t>
        </w:r>
      </w:ins>
      <w:ins w:id="1228" w:author="Ross Norsworthy" w:date="2013-02-26T22:49:00Z">
        <w:r w:rsidR="00E26DA0">
          <w:rPr>
            <w:lang w:val="en-US"/>
          </w:rPr>
          <w:t xml:space="preserve"> 12 dB between </w:t>
        </w:r>
      </w:ins>
      <w:ins w:id="1229" w:author="Ross Norsworthy" w:date="2013-02-26T22:50:00Z">
        <w:r w:rsidR="00D27C85">
          <w:rPr>
            <w:lang w:val="en-US"/>
          </w:rPr>
          <w:t xml:space="preserve">+29 </w:t>
        </w:r>
        <w:proofErr w:type="gramStart"/>
        <w:r w:rsidR="00D27C85">
          <w:rPr>
            <w:lang w:val="en-US"/>
          </w:rPr>
          <w:t>dB</w:t>
        </w:r>
      </w:ins>
      <w:ins w:id="1230" w:author="Ross Norsworthy" w:date="2013-02-27T10:08:00Z">
        <w:r w:rsidR="002407D1" w:rsidRPr="002407D1">
          <w:rPr>
            <w:lang w:val="en-US"/>
          </w:rPr>
          <w:t>(</w:t>
        </w:r>
        <w:proofErr w:type="gramEnd"/>
        <w:r w:rsidR="002407D1" w:rsidRPr="002407D1">
          <w:rPr>
            <w:lang w:val="en-US"/>
          </w:rPr>
          <w:t xml:space="preserve">µV/m) </w:t>
        </w:r>
      </w:ins>
      <w:ins w:id="1231" w:author="Ross Norsworthy" w:date="2013-02-26T22:50:00Z">
        <w:r w:rsidR="00D27C85">
          <w:rPr>
            <w:lang w:val="en-US"/>
          </w:rPr>
          <w:t xml:space="preserve"> and +17 dB</w:t>
        </w:r>
      </w:ins>
      <w:ins w:id="1232" w:author="Ross Norsworthy" w:date="2013-02-27T10:09:00Z">
        <w:r w:rsidR="002407D1" w:rsidRPr="002407D1">
          <w:rPr>
            <w:lang w:val="en-US"/>
          </w:rPr>
          <w:t>(µV/m)</w:t>
        </w:r>
      </w:ins>
      <w:ins w:id="1233" w:author="Ross Norsworthy" w:date="2013-02-26T22:50:00Z">
        <w:r w:rsidR="00D27C85">
          <w:rPr>
            <w:lang w:val="en-US"/>
          </w:rPr>
          <w:t>. In this arrangement, the land mobile service</w:t>
        </w:r>
      </w:ins>
      <w:ins w:id="1234" w:author="Ross Norsworthy" w:date="2013-02-26T22:53:00Z">
        <w:r w:rsidR="00D27C85">
          <w:rPr>
            <w:lang w:val="en-US"/>
          </w:rPr>
          <w:t>s</w:t>
        </w:r>
      </w:ins>
      <w:ins w:id="1235" w:author="Ross Norsworthy" w:date="2013-02-26T22:50:00Z">
        <w:r w:rsidR="00D27C85">
          <w:rPr>
            <w:lang w:val="en-US"/>
          </w:rPr>
          <w:t xml:space="preserve"> that share</w:t>
        </w:r>
      </w:ins>
      <w:ins w:id="1236" w:author="Ross Norsworthy" w:date="2013-02-26T22:51:00Z">
        <w:r w:rsidR="00D27C85">
          <w:rPr>
            <w:lang w:val="en-US"/>
          </w:rPr>
          <w:t xml:space="preserve"> the maritime Appendix 18 channels must be </w:t>
        </w:r>
      </w:ins>
      <w:ins w:id="1237" w:author="Ross Norsworthy" w:date="2013-02-26T22:52:00Z">
        <w:r w:rsidR="00D27C85">
          <w:rPr>
            <w:lang w:val="en-US"/>
          </w:rPr>
          <w:t xml:space="preserve">geographically </w:t>
        </w:r>
      </w:ins>
      <w:ins w:id="1238" w:author="Ross Norsworthy" w:date="2013-02-26T22:51:00Z">
        <w:r w:rsidR="00D27C85">
          <w:rPr>
            <w:lang w:val="en-US"/>
          </w:rPr>
          <w:t>set back from the water’s edges</w:t>
        </w:r>
      </w:ins>
      <w:ins w:id="1239" w:author="Ross Norsworthy" w:date="2013-02-26T22:52:00Z">
        <w:r w:rsidR="00D27C85">
          <w:rPr>
            <w:lang w:val="en-US"/>
          </w:rPr>
          <w:t xml:space="preserve"> such that their signal levels at the water</w:t>
        </w:r>
      </w:ins>
      <w:ins w:id="1240" w:author="Ross Norsworthy" w:date="2013-02-26T22:53:00Z">
        <w:r w:rsidR="00D27C85">
          <w:rPr>
            <w:lang w:val="en-US"/>
          </w:rPr>
          <w:t>’s edges does not exceed +5dB</w:t>
        </w:r>
      </w:ins>
      <w:ins w:id="1241" w:author="Ross Norsworthy" w:date="2013-02-27T10:09:00Z">
        <w:r w:rsidR="002407D1" w:rsidRPr="002407D1">
          <w:rPr>
            <w:lang w:val="en-US"/>
          </w:rPr>
          <w:t>(µV/m)</w:t>
        </w:r>
      </w:ins>
      <w:ins w:id="1242" w:author="Ross Norsworthy" w:date="2013-02-26T22:53:00Z">
        <w:r w:rsidR="00D27C85">
          <w:rPr>
            <w:lang w:val="en-US"/>
          </w:rPr>
          <w:t>.</w:t>
        </w:r>
      </w:ins>
      <w:ins w:id="1243" w:author="Ross Norsworthy" w:date="2013-02-26T22:51:00Z">
        <w:r w:rsidR="00D27C85">
          <w:rPr>
            <w:lang w:val="en-US"/>
          </w:rPr>
          <w:t xml:space="preserve"> </w:t>
        </w:r>
      </w:ins>
      <w:ins w:id="1244" w:author="Ross Norsworthy" w:date="2013-02-26T22:48:00Z">
        <w:r w:rsidR="00E26DA0">
          <w:rPr>
            <w:lang w:val="en-US"/>
          </w:rPr>
          <w:t xml:space="preserve"> </w:t>
        </w:r>
      </w:ins>
      <w:ins w:id="1245" w:author="Ross Norsworthy" w:date="2013-02-26T22:38:00Z">
        <w:r w:rsidR="00A67A0F">
          <w:rPr>
            <w:lang w:val="en-US"/>
          </w:rPr>
          <w:t xml:space="preserve"> </w:t>
        </w:r>
      </w:ins>
    </w:p>
    <w:p w14:paraId="5B042BA3" w14:textId="77777777" w:rsidR="00E319BF" w:rsidRPr="00D77286" w:rsidRDefault="006D5204" w:rsidP="00474B57">
      <w:pPr>
        <w:rPr>
          <w:ins w:id="1246" w:author="Ross Norsworthy" w:date="2013-02-27T13:44:00Z"/>
          <w:szCs w:val="24"/>
          <w:lang w:val="en-US"/>
        </w:rPr>
      </w:pPr>
      <w:ins w:id="1247" w:author="Ross Norsworthy" w:date="2013-02-27T12:14:00Z">
        <w:r w:rsidRPr="00D77286">
          <w:rPr>
            <w:szCs w:val="24"/>
            <w:lang w:val="en-US"/>
          </w:rPr>
          <w:t>Further studies should</w:t>
        </w:r>
      </w:ins>
      <w:ins w:id="1248" w:author="Ross Norsworthy" w:date="2013-02-27T13:51:00Z">
        <w:r w:rsidR="00D77286" w:rsidRPr="00D77286">
          <w:rPr>
            <w:szCs w:val="24"/>
            <w:lang w:val="en-US"/>
          </w:rPr>
          <w:t>:</w:t>
        </w:r>
      </w:ins>
    </w:p>
    <w:p w14:paraId="4A0AE1B5" w14:textId="77777777" w:rsidR="00E319BF" w:rsidRPr="00B066BA" w:rsidRDefault="00D77286">
      <w:pPr>
        <w:pStyle w:val="ListParagraph"/>
        <w:numPr>
          <w:ilvl w:val="0"/>
          <w:numId w:val="10"/>
        </w:numPr>
        <w:rPr>
          <w:ins w:id="1249" w:author="Ross Norsworthy" w:date="2013-02-27T13:44:00Z"/>
          <w:szCs w:val="24"/>
          <w:lang w:val="en-US"/>
        </w:rPr>
        <w:pPrChange w:id="1250" w:author="Ross Norsworthy" w:date="2013-02-27T13:44:00Z">
          <w:pPr/>
        </w:pPrChange>
      </w:pPr>
      <w:ins w:id="1251" w:author="Ross Norsworthy" w:date="2013-02-27T13:57:00Z">
        <w:r>
          <w:rPr>
            <w:rFonts w:ascii="Times New Roman" w:hAnsi="Times New Roman" w:cs="Times New Roman"/>
            <w:sz w:val="24"/>
            <w:szCs w:val="24"/>
            <w:lang w:val="en-US"/>
          </w:rPr>
          <w:t xml:space="preserve">include </w:t>
        </w:r>
      </w:ins>
      <w:ins w:id="1252" w:author="Ross Norsworthy" w:date="2013-02-27T13:51:00Z">
        <w:r w:rsidRPr="00D77286">
          <w:rPr>
            <w:rFonts w:ascii="Times New Roman" w:hAnsi="Times New Roman" w:cs="Times New Roman"/>
            <w:sz w:val="24"/>
            <w:szCs w:val="24"/>
            <w:lang w:val="en-US"/>
            <w:rPrChange w:id="1253" w:author="Ross Norsworthy" w:date="2013-02-27T13:54:00Z">
              <w:rPr>
                <w:lang w:val="en-US"/>
              </w:rPr>
            </w:rPrChange>
          </w:rPr>
          <w:t xml:space="preserve">references to </w:t>
        </w:r>
      </w:ins>
      <w:ins w:id="1254" w:author="Ross Norsworthy" w:date="2013-02-27T13:42:00Z">
        <w:r w:rsidR="00E319BF" w:rsidRPr="00D77286">
          <w:rPr>
            <w:rFonts w:ascii="Times New Roman" w:hAnsi="Times New Roman" w:cs="Times New Roman"/>
            <w:sz w:val="24"/>
            <w:szCs w:val="24"/>
            <w:lang w:val="en-US"/>
            <w:rPrChange w:id="1255" w:author="Ross Norsworthy" w:date="2013-02-27T13:54:00Z">
              <w:rPr>
                <w:lang w:val="en-US"/>
              </w:rPr>
            </w:rPrChange>
          </w:rPr>
          <w:t>relevant ITU standards</w:t>
        </w:r>
      </w:ins>
      <w:ins w:id="1256" w:author="Ross Norsworthy" w:date="2013-02-27T13:50:00Z">
        <w:r w:rsidR="00E319BF" w:rsidRPr="00D77286">
          <w:rPr>
            <w:rFonts w:ascii="Times New Roman" w:hAnsi="Times New Roman" w:cs="Times New Roman"/>
            <w:sz w:val="24"/>
            <w:szCs w:val="24"/>
            <w:lang w:val="en-US"/>
            <w:rPrChange w:id="1257" w:author="Ross Norsworthy" w:date="2013-02-27T13:54:00Z">
              <w:rPr>
                <w:lang w:val="en-US"/>
              </w:rPr>
            </w:rPrChange>
          </w:rPr>
          <w:t>;</w:t>
        </w:r>
      </w:ins>
    </w:p>
    <w:p w14:paraId="1E81C043" w14:textId="77777777" w:rsidR="00E319BF" w:rsidRPr="00B066BA" w:rsidRDefault="00E319BF">
      <w:pPr>
        <w:pStyle w:val="ListParagraph"/>
        <w:numPr>
          <w:ilvl w:val="0"/>
          <w:numId w:val="10"/>
        </w:numPr>
        <w:rPr>
          <w:ins w:id="1258" w:author="Ross Norsworthy" w:date="2013-02-27T13:49:00Z"/>
          <w:szCs w:val="24"/>
          <w:lang w:val="en-US"/>
        </w:rPr>
        <w:pPrChange w:id="1259" w:author="Ross Norsworthy" w:date="2013-02-27T13:44:00Z">
          <w:pPr/>
        </w:pPrChange>
      </w:pPr>
      <w:ins w:id="1260" w:author="Ross Norsworthy" w:date="2013-02-27T13:45:00Z">
        <w:r w:rsidRPr="00D77286">
          <w:rPr>
            <w:rFonts w:ascii="Times New Roman" w:hAnsi="Times New Roman" w:cs="Times New Roman"/>
            <w:sz w:val="24"/>
            <w:szCs w:val="24"/>
            <w:lang w:val="en-US"/>
            <w:rPrChange w:id="1261" w:author="Ross Norsworthy" w:date="2013-02-27T13:54:00Z">
              <w:rPr>
                <w:lang w:val="en-US"/>
              </w:rPr>
            </w:rPrChange>
          </w:rPr>
          <w:t xml:space="preserve">review of signal </w:t>
        </w:r>
      </w:ins>
      <w:ins w:id="1262" w:author="Ross Norsworthy" w:date="2013-02-27T13:55:00Z">
        <w:r w:rsidR="00D77286">
          <w:rPr>
            <w:rFonts w:ascii="Times New Roman" w:hAnsi="Times New Roman" w:cs="Times New Roman"/>
            <w:sz w:val="24"/>
            <w:szCs w:val="24"/>
            <w:lang w:val="en-US"/>
          </w:rPr>
          <w:t xml:space="preserve">levels, </w:t>
        </w:r>
      </w:ins>
      <w:ins w:id="1263" w:author="Ross Norsworthy" w:date="2013-02-27T13:45:00Z">
        <w:r w:rsidRPr="00D77286">
          <w:rPr>
            <w:rFonts w:ascii="Times New Roman" w:hAnsi="Times New Roman" w:cs="Times New Roman"/>
            <w:sz w:val="24"/>
            <w:szCs w:val="24"/>
            <w:lang w:val="en-US"/>
            <w:rPrChange w:id="1264" w:author="Ross Norsworthy" w:date="2013-02-27T13:54:00Z">
              <w:rPr>
                <w:lang w:val="en-US"/>
              </w:rPr>
            </w:rPrChange>
          </w:rPr>
          <w:t>co-channel performance levels</w:t>
        </w:r>
      </w:ins>
      <w:ins w:id="1265" w:author="Ross Norsworthy" w:date="2013-02-27T13:55:00Z">
        <w:r w:rsidR="00D77286">
          <w:rPr>
            <w:rFonts w:ascii="Times New Roman" w:hAnsi="Times New Roman" w:cs="Times New Roman"/>
            <w:sz w:val="24"/>
            <w:szCs w:val="24"/>
            <w:lang w:val="en-US"/>
          </w:rPr>
          <w:t xml:space="preserve"> and protection</w:t>
        </w:r>
      </w:ins>
      <w:ins w:id="1266" w:author="Ross Norsworthy" w:date="2013-02-27T13:56:00Z">
        <w:r w:rsidR="00D77286">
          <w:rPr>
            <w:rFonts w:ascii="Times New Roman" w:hAnsi="Times New Roman" w:cs="Times New Roman"/>
            <w:sz w:val="24"/>
            <w:szCs w:val="24"/>
            <w:lang w:val="en-US"/>
          </w:rPr>
          <w:t xml:space="preserve"> </w:t>
        </w:r>
        <w:del w:id="1267" w:author="Browning" w:date="2013-02-27T14:10:00Z">
          <w:r w:rsidR="00D77286" w:rsidDel="003E4258">
            <w:rPr>
              <w:rFonts w:ascii="Times New Roman" w:hAnsi="Times New Roman" w:cs="Times New Roman"/>
              <w:sz w:val="24"/>
              <w:szCs w:val="24"/>
              <w:lang w:val="en-US"/>
            </w:rPr>
            <w:delText>margins</w:delText>
          </w:r>
        </w:del>
      </w:ins>
      <w:ins w:id="1268" w:author="Browning" w:date="2013-02-27T14:10:00Z">
        <w:r w:rsidR="003E4258">
          <w:rPr>
            <w:rFonts w:ascii="Times New Roman" w:hAnsi="Times New Roman" w:cs="Times New Roman"/>
            <w:sz w:val="24"/>
            <w:szCs w:val="24"/>
            <w:lang w:val="en-US"/>
          </w:rPr>
          <w:t>ratios</w:t>
        </w:r>
      </w:ins>
      <w:ins w:id="1269" w:author="Ross Norsworthy" w:date="2013-02-27T13:45:00Z">
        <w:r w:rsidRPr="00D77286">
          <w:rPr>
            <w:rFonts w:ascii="Times New Roman" w:hAnsi="Times New Roman" w:cs="Times New Roman"/>
            <w:sz w:val="24"/>
            <w:szCs w:val="24"/>
            <w:lang w:val="en-US"/>
            <w:rPrChange w:id="1270" w:author="Ross Norsworthy" w:date="2013-02-27T13:54:00Z">
              <w:rPr>
                <w:lang w:val="en-US"/>
              </w:rPr>
            </w:rPrChange>
          </w:rPr>
          <w:t xml:space="preserve"> </w:t>
        </w:r>
      </w:ins>
      <w:ins w:id="1271" w:author="Ross Norsworthy" w:date="2013-02-27T13:56:00Z">
        <w:r w:rsidR="00D77286">
          <w:rPr>
            <w:rFonts w:ascii="Times New Roman" w:hAnsi="Times New Roman" w:cs="Times New Roman"/>
            <w:sz w:val="24"/>
            <w:szCs w:val="24"/>
            <w:lang w:val="en-US"/>
          </w:rPr>
          <w:t>f</w:t>
        </w:r>
      </w:ins>
      <w:ins w:id="1272" w:author="Ross Norsworthy" w:date="2013-02-27T13:47:00Z">
        <w:r w:rsidRPr="00D77286">
          <w:rPr>
            <w:rFonts w:ascii="Times New Roman" w:hAnsi="Times New Roman" w:cs="Times New Roman"/>
            <w:sz w:val="24"/>
            <w:szCs w:val="24"/>
            <w:lang w:val="en-US"/>
            <w:rPrChange w:id="1273" w:author="Ross Norsworthy" w:date="2013-02-27T13:54:00Z">
              <w:rPr>
                <w:lang w:val="en-US"/>
              </w:rPr>
            </w:rPrChange>
          </w:rPr>
          <w:t xml:space="preserve">or the various </w:t>
        </w:r>
      </w:ins>
      <w:ins w:id="1274" w:author="Ross Norsworthy" w:date="2013-02-27T13:46:00Z">
        <w:r w:rsidRPr="00D77286">
          <w:rPr>
            <w:rFonts w:ascii="Times New Roman" w:hAnsi="Times New Roman" w:cs="Times New Roman"/>
            <w:sz w:val="24"/>
            <w:szCs w:val="24"/>
            <w:lang w:val="en-US"/>
            <w:rPrChange w:id="1275" w:author="Ross Norsworthy" w:date="2013-02-27T13:54:00Z">
              <w:rPr>
                <w:lang w:val="en-US"/>
              </w:rPr>
            </w:rPrChange>
          </w:rPr>
          <w:t>VDES</w:t>
        </w:r>
      </w:ins>
      <w:ins w:id="1276" w:author="Ross Norsworthy" w:date="2013-02-27T13:47:00Z">
        <w:r w:rsidRPr="00D77286">
          <w:rPr>
            <w:rFonts w:ascii="Times New Roman" w:hAnsi="Times New Roman" w:cs="Times New Roman"/>
            <w:sz w:val="24"/>
            <w:szCs w:val="24"/>
            <w:lang w:val="en-US"/>
            <w:rPrChange w:id="1277" w:author="Ross Norsworthy" w:date="2013-02-27T13:54:00Z">
              <w:rPr>
                <w:lang w:val="en-US"/>
              </w:rPr>
            </w:rPrChange>
          </w:rPr>
          <w:t xml:space="preserve"> channels</w:t>
        </w:r>
      </w:ins>
      <w:ins w:id="1278" w:author="Ross Norsworthy" w:date="2013-02-27T13:48:00Z">
        <w:r w:rsidRPr="00D77286">
          <w:rPr>
            <w:rFonts w:ascii="Times New Roman" w:hAnsi="Times New Roman" w:cs="Times New Roman"/>
            <w:sz w:val="24"/>
            <w:szCs w:val="24"/>
            <w:lang w:val="en-US"/>
            <w:rPrChange w:id="1279" w:author="Ross Norsworthy" w:date="2013-02-27T13:54:00Z">
              <w:rPr>
                <w:lang w:val="en-US"/>
              </w:rPr>
            </w:rPrChange>
          </w:rPr>
          <w:t xml:space="preserve"> and for the land mobile services that may share the </w:t>
        </w:r>
      </w:ins>
      <w:ins w:id="1280" w:author="Ross Norsworthy" w:date="2013-02-27T13:49:00Z">
        <w:r w:rsidRPr="00D77286">
          <w:rPr>
            <w:rFonts w:ascii="Times New Roman" w:hAnsi="Times New Roman" w:cs="Times New Roman"/>
            <w:sz w:val="24"/>
            <w:szCs w:val="24"/>
            <w:lang w:val="en-US"/>
            <w:rPrChange w:id="1281" w:author="Ross Norsworthy" w:date="2013-02-27T13:54:00Z">
              <w:rPr>
                <w:lang w:val="en-US"/>
              </w:rPr>
            </w:rPrChange>
          </w:rPr>
          <w:t xml:space="preserve">VDES </w:t>
        </w:r>
      </w:ins>
      <w:ins w:id="1282" w:author="Ross Norsworthy" w:date="2013-02-27T13:48:00Z">
        <w:r w:rsidRPr="00D77286">
          <w:rPr>
            <w:rFonts w:ascii="Times New Roman" w:hAnsi="Times New Roman" w:cs="Times New Roman"/>
            <w:sz w:val="24"/>
            <w:szCs w:val="24"/>
            <w:lang w:val="en-US"/>
            <w:rPrChange w:id="1283" w:author="Ross Norsworthy" w:date="2013-02-27T13:54:00Z">
              <w:rPr>
                <w:lang w:val="en-US"/>
              </w:rPr>
            </w:rPrChange>
          </w:rPr>
          <w:t>ch</w:t>
        </w:r>
      </w:ins>
      <w:ins w:id="1284" w:author="Ross Norsworthy" w:date="2013-02-27T13:49:00Z">
        <w:r w:rsidRPr="00D77286">
          <w:rPr>
            <w:rFonts w:ascii="Times New Roman" w:hAnsi="Times New Roman" w:cs="Times New Roman"/>
            <w:sz w:val="24"/>
            <w:szCs w:val="24"/>
            <w:lang w:val="en-US"/>
            <w:rPrChange w:id="1285" w:author="Ross Norsworthy" w:date="2013-02-27T13:54:00Z">
              <w:rPr>
                <w:lang w:val="en-US"/>
              </w:rPr>
            </w:rPrChange>
          </w:rPr>
          <w:t>a</w:t>
        </w:r>
      </w:ins>
      <w:ins w:id="1286" w:author="Ross Norsworthy" w:date="2013-02-27T13:48:00Z">
        <w:r w:rsidRPr="00D77286">
          <w:rPr>
            <w:rFonts w:ascii="Times New Roman" w:hAnsi="Times New Roman" w:cs="Times New Roman"/>
            <w:sz w:val="24"/>
            <w:szCs w:val="24"/>
            <w:lang w:val="en-US"/>
            <w:rPrChange w:id="1287" w:author="Ross Norsworthy" w:date="2013-02-27T13:54:00Z">
              <w:rPr>
                <w:lang w:val="en-US"/>
              </w:rPr>
            </w:rPrChange>
          </w:rPr>
          <w:t>nnels</w:t>
        </w:r>
      </w:ins>
      <w:ins w:id="1288" w:author="Ross Norsworthy" w:date="2013-02-27T13:51:00Z">
        <w:r w:rsidR="00D77286" w:rsidRPr="00D77286">
          <w:rPr>
            <w:rFonts w:ascii="Times New Roman" w:hAnsi="Times New Roman" w:cs="Times New Roman"/>
            <w:sz w:val="24"/>
            <w:szCs w:val="24"/>
            <w:lang w:val="en-US"/>
            <w:rPrChange w:id="1289" w:author="Ross Norsworthy" w:date="2013-02-27T13:54:00Z">
              <w:rPr>
                <w:lang w:val="en-US"/>
              </w:rPr>
            </w:rPrChange>
          </w:rPr>
          <w:t>;</w:t>
        </w:r>
      </w:ins>
    </w:p>
    <w:p w14:paraId="72B98634" w14:textId="77777777" w:rsidR="00E319BF" w:rsidRPr="00B066BA" w:rsidRDefault="00E319BF">
      <w:pPr>
        <w:pStyle w:val="ListParagraph"/>
        <w:numPr>
          <w:ilvl w:val="0"/>
          <w:numId w:val="10"/>
        </w:numPr>
        <w:rPr>
          <w:ins w:id="1290" w:author="Ross Norsworthy" w:date="2013-02-27T13:49:00Z"/>
          <w:szCs w:val="24"/>
          <w:lang w:val="en-US"/>
        </w:rPr>
        <w:pPrChange w:id="1291" w:author="Ross Norsworthy" w:date="2013-02-27T13:44:00Z">
          <w:pPr/>
        </w:pPrChange>
      </w:pPr>
      <w:ins w:id="1292" w:author="Ross Norsworthy" w:date="2013-02-27T13:49:00Z">
        <w:r w:rsidRPr="00D77286">
          <w:rPr>
            <w:rFonts w:ascii="Times New Roman" w:hAnsi="Times New Roman" w:cs="Times New Roman"/>
            <w:sz w:val="24"/>
            <w:szCs w:val="24"/>
            <w:lang w:val="en-US"/>
            <w:rPrChange w:id="1293" w:author="Ross Norsworthy" w:date="2013-02-27T13:54:00Z">
              <w:rPr>
                <w:lang w:val="en-US"/>
              </w:rPr>
            </w:rPrChange>
          </w:rPr>
          <w:t xml:space="preserve">review of the </w:t>
        </w:r>
      </w:ins>
      <w:ins w:id="1294" w:author="Ross Norsworthy" w:date="2013-02-27T13:50:00Z">
        <w:r w:rsidRPr="00D77286">
          <w:rPr>
            <w:rFonts w:ascii="Times New Roman" w:hAnsi="Times New Roman" w:cs="Times New Roman"/>
            <w:sz w:val="24"/>
            <w:szCs w:val="24"/>
            <w:lang w:val="en-US"/>
            <w:rPrChange w:id="1295" w:author="Ross Norsworthy" w:date="2013-02-27T13:54:00Z">
              <w:rPr>
                <w:lang w:val="en-US"/>
              </w:rPr>
            </w:rPrChange>
          </w:rPr>
          <w:t xml:space="preserve">required </w:t>
        </w:r>
      </w:ins>
      <w:ins w:id="1296" w:author="Ross Norsworthy" w:date="2013-02-27T13:49:00Z">
        <w:r w:rsidRPr="00D77286">
          <w:rPr>
            <w:rFonts w:ascii="Times New Roman" w:hAnsi="Times New Roman" w:cs="Times New Roman"/>
            <w:sz w:val="24"/>
            <w:szCs w:val="24"/>
            <w:lang w:val="en-US"/>
            <w:rPrChange w:id="1297" w:author="Ross Norsworthy" w:date="2013-02-27T13:54:00Z">
              <w:rPr>
                <w:lang w:val="en-US"/>
              </w:rPr>
            </w:rPrChange>
          </w:rPr>
          <w:t xml:space="preserve">power flux density levels and </w:t>
        </w:r>
      </w:ins>
      <w:ins w:id="1298" w:author="Ross Norsworthy" w:date="2013-02-27T13:50:00Z">
        <w:r w:rsidRPr="00D77286">
          <w:rPr>
            <w:rFonts w:ascii="Times New Roman" w:hAnsi="Times New Roman" w:cs="Times New Roman"/>
            <w:sz w:val="24"/>
            <w:szCs w:val="24"/>
            <w:lang w:val="en-US"/>
            <w:rPrChange w:id="1299" w:author="Ross Norsworthy" w:date="2013-02-27T13:54:00Z">
              <w:rPr>
                <w:lang w:val="en-US"/>
              </w:rPr>
            </w:rPrChange>
          </w:rPr>
          <w:t xml:space="preserve">required </w:t>
        </w:r>
      </w:ins>
      <w:ins w:id="1300" w:author="Ross Norsworthy" w:date="2013-02-27T13:49:00Z">
        <w:r w:rsidRPr="00D77286">
          <w:rPr>
            <w:rFonts w:ascii="Times New Roman" w:hAnsi="Times New Roman" w:cs="Times New Roman"/>
            <w:sz w:val="24"/>
            <w:szCs w:val="24"/>
            <w:lang w:val="en-US"/>
            <w:rPrChange w:id="1301" w:author="Ross Norsworthy" w:date="2013-02-27T13:54:00Z">
              <w:rPr>
                <w:lang w:val="en-US"/>
              </w:rPr>
            </w:rPrChange>
          </w:rPr>
          <w:t>link</w:t>
        </w:r>
      </w:ins>
      <w:ins w:id="1302" w:author="Ross Norsworthy" w:date="2013-02-27T13:50:00Z">
        <w:r w:rsidRPr="00D77286">
          <w:rPr>
            <w:rFonts w:ascii="Times New Roman" w:hAnsi="Times New Roman" w:cs="Times New Roman"/>
            <w:sz w:val="24"/>
            <w:szCs w:val="24"/>
            <w:lang w:val="en-US"/>
            <w:rPrChange w:id="1303" w:author="Ross Norsworthy" w:date="2013-02-27T13:54:00Z">
              <w:rPr>
                <w:lang w:val="en-US"/>
              </w:rPr>
            </w:rPrChange>
          </w:rPr>
          <w:t xml:space="preserve"> margin for SAT 1</w:t>
        </w:r>
      </w:ins>
      <w:ins w:id="1304" w:author="Ross Norsworthy" w:date="2013-02-27T13:51:00Z">
        <w:r w:rsidR="00D77286" w:rsidRPr="00D77286">
          <w:rPr>
            <w:rFonts w:ascii="Times New Roman" w:hAnsi="Times New Roman" w:cs="Times New Roman"/>
            <w:sz w:val="24"/>
            <w:szCs w:val="24"/>
            <w:lang w:val="en-US"/>
            <w:rPrChange w:id="1305" w:author="Ross Norsworthy" w:date="2013-02-27T13:54:00Z">
              <w:rPr>
                <w:lang w:val="en-US"/>
              </w:rPr>
            </w:rPrChange>
          </w:rPr>
          <w:t xml:space="preserve"> and</w:t>
        </w:r>
      </w:ins>
      <w:ins w:id="1306" w:author="Ross Norsworthy" w:date="2013-02-27T13:50:00Z">
        <w:r w:rsidRPr="00D77286">
          <w:rPr>
            <w:rFonts w:ascii="Times New Roman" w:hAnsi="Times New Roman" w:cs="Times New Roman"/>
            <w:sz w:val="24"/>
            <w:szCs w:val="24"/>
            <w:lang w:val="en-US"/>
            <w:rPrChange w:id="1307" w:author="Ross Norsworthy" w:date="2013-02-27T13:54:00Z">
              <w:rPr>
                <w:lang w:val="en-US"/>
              </w:rPr>
            </w:rPrChange>
          </w:rPr>
          <w:t xml:space="preserve"> </w:t>
        </w:r>
      </w:ins>
    </w:p>
    <w:p w14:paraId="525E7E1D" w14:textId="77777777" w:rsidR="001442E0" w:rsidRPr="00B066BA" w:rsidRDefault="00D77286">
      <w:pPr>
        <w:pStyle w:val="ListParagraph"/>
        <w:numPr>
          <w:ilvl w:val="0"/>
          <w:numId w:val="10"/>
        </w:numPr>
        <w:rPr>
          <w:szCs w:val="24"/>
          <w:lang w:val="en-US"/>
        </w:rPr>
        <w:pPrChange w:id="1308" w:author="Ross Norsworthy" w:date="2013-02-27T13:44:00Z">
          <w:pPr/>
        </w:pPrChange>
      </w:pPr>
      <w:proofErr w:type="gramStart"/>
      <w:ins w:id="1309" w:author="Ross Norsworthy" w:date="2013-02-27T13:49:00Z">
        <w:r w:rsidRPr="00D77286">
          <w:rPr>
            <w:rFonts w:ascii="Times New Roman" w:hAnsi="Times New Roman" w:cs="Times New Roman"/>
            <w:sz w:val="24"/>
            <w:szCs w:val="24"/>
            <w:lang w:val="en-US"/>
            <w:rPrChange w:id="1310" w:author="Ross Norsworthy" w:date="2013-02-27T13:54:00Z">
              <w:rPr>
                <w:lang w:val="en-US"/>
              </w:rPr>
            </w:rPrChange>
          </w:rPr>
          <w:t>finaliz</w:t>
        </w:r>
      </w:ins>
      <w:ins w:id="1311" w:author="Ross Norsworthy" w:date="2013-02-27T13:57:00Z">
        <w:r>
          <w:rPr>
            <w:rFonts w:ascii="Times New Roman" w:hAnsi="Times New Roman" w:cs="Times New Roman"/>
            <w:sz w:val="24"/>
            <w:szCs w:val="24"/>
            <w:lang w:val="en-US"/>
          </w:rPr>
          <w:t>e</w:t>
        </w:r>
      </w:ins>
      <w:proofErr w:type="gramEnd"/>
      <w:ins w:id="1312" w:author="Ross Norsworthy" w:date="2013-02-27T13:51:00Z">
        <w:r w:rsidRPr="00D77286">
          <w:rPr>
            <w:rFonts w:ascii="Times New Roman" w:hAnsi="Times New Roman" w:cs="Times New Roman"/>
            <w:sz w:val="24"/>
            <w:szCs w:val="24"/>
            <w:lang w:val="en-US"/>
            <w:rPrChange w:id="1313" w:author="Ross Norsworthy" w:date="2013-02-27T13:54:00Z">
              <w:rPr>
                <w:lang w:val="en-US"/>
              </w:rPr>
            </w:rPrChange>
          </w:rPr>
          <w:t xml:space="preserve"> sharing criteria for </w:t>
        </w:r>
      </w:ins>
      <w:ins w:id="1314" w:author="Ross Norsworthy" w:date="2013-02-27T13:53:00Z">
        <w:r w:rsidRPr="00D77286">
          <w:rPr>
            <w:rFonts w:ascii="Times New Roman" w:hAnsi="Times New Roman" w:cs="Times New Roman"/>
            <w:sz w:val="24"/>
            <w:szCs w:val="24"/>
            <w:lang w:val="en-US"/>
            <w:rPrChange w:id="1315" w:author="Ross Norsworthy" w:date="2013-02-27T13:54:00Z">
              <w:rPr>
                <w:lang w:val="en-US"/>
              </w:rPr>
            </w:rPrChange>
          </w:rPr>
          <w:t xml:space="preserve">all </w:t>
        </w:r>
      </w:ins>
      <w:ins w:id="1316" w:author="Ross Norsworthy" w:date="2013-02-27T13:51:00Z">
        <w:r w:rsidRPr="00D77286">
          <w:rPr>
            <w:rFonts w:ascii="Times New Roman" w:hAnsi="Times New Roman" w:cs="Times New Roman"/>
            <w:sz w:val="24"/>
            <w:szCs w:val="24"/>
            <w:lang w:val="en-US"/>
            <w:rPrChange w:id="1317" w:author="Ross Norsworthy" w:date="2013-02-27T13:54:00Z">
              <w:rPr>
                <w:lang w:val="en-US"/>
              </w:rPr>
            </w:rPrChange>
          </w:rPr>
          <w:t xml:space="preserve">the </w:t>
        </w:r>
      </w:ins>
      <w:ins w:id="1318" w:author="Ross Norsworthy" w:date="2013-02-27T13:52:00Z">
        <w:r w:rsidRPr="00D77286">
          <w:rPr>
            <w:rFonts w:ascii="Times New Roman" w:hAnsi="Times New Roman" w:cs="Times New Roman"/>
            <w:sz w:val="24"/>
            <w:szCs w:val="24"/>
            <w:lang w:val="en-US"/>
            <w:rPrChange w:id="1319" w:author="Ross Norsworthy" w:date="2013-02-27T13:54:00Z">
              <w:rPr>
                <w:lang w:val="en-US"/>
              </w:rPr>
            </w:rPrChange>
          </w:rPr>
          <w:t>services</w:t>
        </w:r>
      </w:ins>
      <w:ins w:id="1320" w:author="Ross Norsworthy" w:date="2013-02-27T13:53:00Z">
        <w:r w:rsidRPr="00D77286">
          <w:rPr>
            <w:rFonts w:ascii="Times New Roman" w:hAnsi="Times New Roman" w:cs="Times New Roman"/>
            <w:sz w:val="24"/>
            <w:szCs w:val="24"/>
            <w:lang w:val="en-US"/>
            <w:rPrChange w:id="1321" w:author="Ross Norsworthy" w:date="2013-02-27T13:54:00Z">
              <w:rPr>
                <w:lang w:val="en-US"/>
              </w:rPr>
            </w:rPrChange>
          </w:rPr>
          <w:t xml:space="preserve"> on all the VDES channels.</w:t>
        </w:r>
      </w:ins>
      <w:ins w:id="1322" w:author="Ross Norsworthy" w:date="2013-02-27T13:45:00Z">
        <w:r w:rsidR="00E319BF" w:rsidRPr="00D77286">
          <w:rPr>
            <w:rFonts w:ascii="Times New Roman" w:hAnsi="Times New Roman" w:cs="Times New Roman"/>
            <w:sz w:val="24"/>
            <w:szCs w:val="24"/>
            <w:lang w:val="en-US"/>
            <w:rPrChange w:id="1323" w:author="Ross Norsworthy" w:date="2013-02-27T13:54:00Z">
              <w:rPr>
                <w:lang w:val="en-US"/>
              </w:rPr>
            </w:rPrChange>
          </w:rPr>
          <w:t xml:space="preserve"> </w:t>
        </w:r>
      </w:ins>
      <w:ins w:id="1324" w:author="Ross Norsworthy" w:date="2013-02-27T12:14:00Z">
        <w:r w:rsidR="006D5204" w:rsidRPr="00D77286">
          <w:rPr>
            <w:rFonts w:ascii="Times New Roman" w:hAnsi="Times New Roman" w:cs="Times New Roman"/>
            <w:sz w:val="24"/>
            <w:szCs w:val="24"/>
            <w:lang w:val="en-US"/>
            <w:rPrChange w:id="1325" w:author="Ross Norsworthy" w:date="2013-02-27T13:54:00Z">
              <w:rPr>
                <w:lang w:val="en-US"/>
              </w:rPr>
            </w:rPrChange>
          </w:rPr>
          <w:t xml:space="preserve"> </w:t>
        </w:r>
      </w:ins>
      <w:ins w:id="1326" w:author="Ross Norsworthy" w:date="2013-02-26T22:18:00Z">
        <w:r w:rsidR="001442E0" w:rsidRPr="00D77286">
          <w:rPr>
            <w:rFonts w:ascii="Times New Roman" w:hAnsi="Times New Roman" w:cs="Times New Roman"/>
            <w:sz w:val="24"/>
            <w:szCs w:val="24"/>
            <w:lang w:val="en-US"/>
            <w:rPrChange w:id="1327" w:author="Ross Norsworthy" w:date="2013-02-27T13:54:00Z">
              <w:rPr>
                <w:lang w:val="en-US"/>
              </w:rPr>
            </w:rPrChange>
          </w:rPr>
          <w:t xml:space="preserve"> </w:t>
        </w:r>
      </w:ins>
    </w:p>
    <w:p w14:paraId="0E18F6E1" w14:textId="77777777" w:rsidR="00514003" w:rsidRDefault="00474B57" w:rsidP="00474B57">
      <w:pPr>
        <w:pStyle w:val="Heading1"/>
        <w:rPr>
          <w:ins w:id="1328" w:author="Browning" w:date="2013-02-27T14:34:00Z"/>
        </w:rPr>
      </w:pPr>
      <w:bookmarkStart w:id="1329" w:name="_Toc320695964"/>
      <w:r>
        <w:t>4</w:t>
      </w:r>
      <w:r>
        <w:tab/>
      </w:r>
      <w:del w:id="1330" w:author="Browning" w:date="2013-02-27T14:27:00Z">
        <w:r w:rsidR="00514003" w:rsidRPr="00474B57" w:rsidDel="00561413">
          <w:delText>Summary of the IALA VDE plan and its relationship with AIS</w:delText>
        </w:r>
      </w:del>
      <w:bookmarkEnd w:id="1329"/>
      <w:ins w:id="1331" w:author="Browning" w:date="2013-02-27T14:38:00Z">
        <w:r w:rsidR="00DE40F5">
          <w:t>Functional Characteristics</w:t>
        </w:r>
      </w:ins>
      <w:ins w:id="1332" w:author="Browning" w:date="2013-02-27T14:27:00Z">
        <w:r w:rsidR="00561413">
          <w:t xml:space="preserve"> of the VDES</w:t>
        </w:r>
      </w:ins>
    </w:p>
    <w:p w14:paraId="6EC3CF21" w14:textId="77777777" w:rsidR="00DE40F5" w:rsidRDefault="00DE40F5" w:rsidP="00DE40F5">
      <w:pPr>
        <w:rPr>
          <w:ins w:id="1333" w:author="Browning" w:date="2013-02-27T14:37:00Z"/>
          <w:lang w:val="en-US" w:eastAsia="zh-CN"/>
        </w:rPr>
      </w:pPr>
      <w:ins w:id="1334" w:author="Browning" w:date="2013-02-27T14:37:00Z">
        <w:r w:rsidRPr="00F073C7">
          <w:rPr>
            <w:lang w:val="en-US"/>
          </w:rPr>
          <w:t xml:space="preserve">VHF data communications will provide robust high-speed data exchange between </w:t>
        </w:r>
        <w:r w:rsidR="00BC18DF">
          <w:rPr>
            <w:lang w:val="en-US"/>
          </w:rPr>
          <w:t>ships</w:t>
        </w:r>
      </w:ins>
      <w:ins w:id="1335" w:author="Browning" w:date="2013-02-27T15:00:00Z">
        <w:r w:rsidR="00DD399E">
          <w:rPr>
            <w:lang w:val="en-US"/>
          </w:rPr>
          <w:t>,</w:t>
        </w:r>
      </w:ins>
      <w:ins w:id="1336" w:author="Browning" w:date="2013-02-27T15:01:00Z">
        <w:r w:rsidR="00DD399E">
          <w:rPr>
            <w:lang w:val="en-US"/>
          </w:rPr>
          <w:t xml:space="preserve"> </w:t>
        </w:r>
      </w:ins>
      <w:ins w:id="1337" w:author="Browning" w:date="2013-02-27T14:37:00Z">
        <w:r w:rsidR="00BC18DF">
          <w:rPr>
            <w:lang w:val="en-US"/>
          </w:rPr>
          <w:t>between ship</w:t>
        </w:r>
      </w:ins>
      <w:ins w:id="1338" w:author="Browning" w:date="2013-02-27T15:01:00Z">
        <w:r w:rsidR="00DD399E">
          <w:rPr>
            <w:lang w:val="en-US"/>
          </w:rPr>
          <w:t>s</w:t>
        </w:r>
      </w:ins>
      <w:ins w:id="1339" w:author="Browning" w:date="2013-02-27T15:00:00Z">
        <w:r w:rsidR="00DD399E">
          <w:rPr>
            <w:lang w:val="en-US"/>
          </w:rPr>
          <w:t xml:space="preserve"> and </w:t>
        </w:r>
      </w:ins>
      <w:ins w:id="1340" w:author="Browning" w:date="2013-02-27T14:59:00Z">
        <w:r w:rsidR="00BC18DF">
          <w:rPr>
            <w:lang w:val="en-US"/>
          </w:rPr>
          <w:t>shore,</w:t>
        </w:r>
      </w:ins>
      <w:ins w:id="1341" w:author="Browning" w:date="2013-02-27T15:00:00Z">
        <w:r w:rsidR="00DD399E" w:rsidRPr="00DD399E">
          <w:rPr>
            <w:lang w:val="en-US"/>
          </w:rPr>
          <w:t xml:space="preserve"> </w:t>
        </w:r>
        <w:r w:rsidR="00DD399E">
          <w:rPr>
            <w:lang w:val="en-US"/>
          </w:rPr>
          <w:t xml:space="preserve">and between ships and </w:t>
        </w:r>
        <w:proofErr w:type="gramStart"/>
        <w:r w:rsidR="00DD399E">
          <w:rPr>
            <w:lang w:val="en-US"/>
          </w:rPr>
          <w:t>satellites</w:t>
        </w:r>
      </w:ins>
      <w:ins w:id="1342" w:author="Browning" w:date="2013-02-27T14:59:00Z">
        <w:r w:rsidR="00BC18DF">
          <w:rPr>
            <w:lang w:val="en-US"/>
          </w:rPr>
          <w:t xml:space="preserve"> </w:t>
        </w:r>
      </w:ins>
      <w:ins w:id="1343" w:author="Browning" w:date="2013-02-27T14:37:00Z">
        <w:r w:rsidRPr="00F073C7">
          <w:rPr>
            <w:lang w:val="en-US"/>
          </w:rPr>
          <w:t>.</w:t>
        </w:r>
        <w:proofErr w:type="gramEnd"/>
        <w:r w:rsidRPr="00F073C7">
          <w:rPr>
            <w:lang w:val="en-US"/>
          </w:rPr>
          <w:t xml:space="preserve"> The AIS system is not capable of handling, nor is i</w:t>
        </w:r>
        <w:r>
          <w:rPr>
            <w:lang w:val="en-US"/>
          </w:rPr>
          <w:t>ntended for, this high</w:t>
        </w:r>
        <w:r>
          <w:rPr>
            <w:lang w:val="en-US"/>
          </w:rPr>
          <w:noBreakHyphen/>
        </w:r>
        <w:r w:rsidRPr="00F073C7">
          <w:rPr>
            <w:lang w:val="en-US"/>
          </w:rPr>
          <w:t>speed data exchange.</w:t>
        </w:r>
      </w:ins>
    </w:p>
    <w:p w14:paraId="68EE2A6F" w14:textId="77777777" w:rsidR="00DE40F5" w:rsidRDefault="00DE40F5">
      <w:pPr>
        <w:rPr>
          <w:ins w:id="1344" w:author="Browning" w:date="2013-02-27T14:37:00Z"/>
        </w:rPr>
        <w:pPrChange w:id="1345" w:author="Browning" w:date="2013-02-27T14:34:00Z">
          <w:pPr>
            <w:pStyle w:val="Heading1"/>
          </w:pPr>
        </w:pPrChange>
      </w:pPr>
      <w:ins w:id="1346" w:author="Browning" w:date="2013-02-27T14:37:00Z">
        <w:r w:rsidRPr="008F48C1">
          <w:t>AIS 1 and AIS 2 should be reserved for “Navigation Safety/Collision Avoidance” purposes (as a SOLAS requirement) and therefore the Application-Specific Mes</w:t>
        </w:r>
        <w:r>
          <w:t>sages (ASM) and other “non</w:t>
        </w:r>
        <w:r>
          <w:noBreakHyphen/>
        </w:r>
        <w:r w:rsidRPr="008F48C1">
          <w:t xml:space="preserve">critical communications” should be moved to new channels </w:t>
        </w:r>
        <w:r>
          <w:t xml:space="preserve">of RR Appendix 18 </w:t>
        </w:r>
        <w:r w:rsidRPr="008F48C1">
          <w:t>to avoid deleterious loading of the AIS VDL. This problem increases as more</w:t>
        </w:r>
        <w:r>
          <w:t xml:space="preserve"> different types of </w:t>
        </w:r>
        <w:r w:rsidRPr="008F48C1">
          <w:t xml:space="preserve">equipment </w:t>
        </w:r>
        <w:r>
          <w:t>using AIS technology are</w:t>
        </w:r>
        <w:r w:rsidRPr="008F48C1">
          <w:t xml:space="preserve"> developed, more vessels are equipped and more AIS applications are developed</w:t>
        </w:r>
        <w:r>
          <w:t xml:space="preserve"> and implemented</w:t>
        </w:r>
        <w:r w:rsidRPr="008F48C1">
          <w:t>.</w:t>
        </w:r>
        <w:r>
          <w:t xml:space="preserve"> Among the channels identified by WRC-12 the </w:t>
        </w:r>
        <w:r w:rsidRPr="002944F5">
          <w:t>channels 2027 and</w:t>
        </w:r>
        <w:r>
          <w:t xml:space="preserve"> 2028 which are the upper legs of the duplex channels 27 and 28, are the suitable candidates for these new applications using AIS technology.</w:t>
        </w:r>
      </w:ins>
    </w:p>
    <w:p w14:paraId="13DED17F" w14:textId="77777777" w:rsidR="00DE40F5" w:rsidRDefault="00DE40F5">
      <w:pPr>
        <w:rPr>
          <w:ins w:id="1347" w:author="Browning" w:date="2013-02-27T14:37:00Z"/>
        </w:rPr>
        <w:pPrChange w:id="1348" w:author="Browning" w:date="2013-02-27T14:34:00Z">
          <w:pPr>
            <w:pStyle w:val="Heading1"/>
          </w:pPr>
        </w:pPrChange>
      </w:pPr>
    </w:p>
    <w:p w14:paraId="6617C190" w14:textId="77777777" w:rsidR="00DE40F5" w:rsidRDefault="00DE40F5" w:rsidP="00DE40F5">
      <w:pPr>
        <w:rPr>
          <w:ins w:id="1349" w:author="Browning" w:date="2013-02-27T14:38:00Z"/>
          <w:szCs w:val="24"/>
        </w:rPr>
      </w:pPr>
      <w:ins w:id="1350" w:author="Browning" w:date="2013-02-27T14:38:00Z">
        <w:r>
          <w:rPr>
            <w:szCs w:val="24"/>
          </w:rPr>
          <w:t xml:space="preserve">In order to further facilitate </w:t>
        </w:r>
      </w:ins>
      <w:ins w:id="1351" w:author="Browning" w:date="2013-02-27T14:40:00Z">
        <w:r w:rsidR="004648EF">
          <w:rPr>
            <w:szCs w:val="24"/>
          </w:rPr>
          <w:t xml:space="preserve">these </w:t>
        </w:r>
      </w:ins>
      <w:ins w:id="1352" w:author="Browning" w:date="2013-02-27T14:38:00Z">
        <w:r>
          <w:rPr>
            <w:szCs w:val="24"/>
          </w:rPr>
          <w:t xml:space="preserve">new applications that will improve maritime radiocommunications there will be a need for a satellite downlink in the VDES.  These requirements include facilitating standardized and automated reporting and improved communications when a ship is outside coastal coverage areas.  These communications include, but are not limited to, dissemination of Maritime Safety Information, weather warnings, route planning, dissemination of regional reliability of PNT, and space weather warnings that might affect </w:t>
        </w:r>
        <w:proofErr w:type="spellStart"/>
        <w:r>
          <w:rPr>
            <w:szCs w:val="24"/>
          </w:rPr>
          <w:t>radionavigation</w:t>
        </w:r>
        <w:proofErr w:type="spellEnd"/>
        <w:r>
          <w:rPr>
            <w:szCs w:val="24"/>
          </w:rPr>
          <w:t xml:space="preserve"> and </w:t>
        </w:r>
        <w:proofErr w:type="spellStart"/>
        <w:r>
          <w:rPr>
            <w:szCs w:val="24"/>
          </w:rPr>
          <w:t>radiocommunication</w:t>
        </w:r>
        <w:proofErr w:type="spellEnd"/>
        <w:r>
          <w:rPr>
            <w:szCs w:val="24"/>
          </w:rPr>
          <w:t xml:space="preserve"> in general.</w:t>
        </w:r>
      </w:ins>
    </w:p>
    <w:p w14:paraId="386995A4" w14:textId="77777777" w:rsidR="00DE40F5" w:rsidRDefault="00DE40F5">
      <w:pPr>
        <w:rPr>
          <w:ins w:id="1353" w:author="Browning" w:date="2013-02-27T14:34:00Z"/>
        </w:rPr>
        <w:pPrChange w:id="1354" w:author="Browning" w:date="2013-02-27T14:34:00Z">
          <w:pPr>
            <w:pStyle w:val="Heading1"/>
          </w:pPr>
        </w:pPrChange>
      </w:pPr>
      <w:ins w:id="1355" w:author="Browning" w:date="2013-02-27T14:38:00Z">
        <w:r>
          <w:rPr>
            <w:szCs w:val="24"/>
          </w:rPr>
          <w:t xml:space="preserve">In particular the satellite downlink would facilitate radiocommunications in the Polar </w:t>
        </w:r>
        <w:proofErr w:type="gramStart"/>
        <w:r>
          <w:rPr>
            <w:szCs w:val="24"/>
          </w:rPr>
          <w:t>regions</w:t>
        </w:r>
        <w:proofErr w:type="gramEnd"/>
        <w:r>
          <w:rPr>
            <w:szCs w:val="24"/>
          </w:rPr>
          <w:t xml:space="preserve">.  </w:t>
        </w:r>
        <w:r w:rsidRPr="00D14F99">
          <w:rPr>
            <w:szCs w:val="24"/>
          </w:rPr>
          <w:t>This down</w:t>
        </w:r>
        <w:r>
          <w:rPr>
            <w:szCs w:val="24"/>
          </w:rPr>
          <w:t xml:space="preserve">link may also be used to complement NAVTEX and </w:t>
        </w:r>
        <w:proofErr w:type="spellStart"/>
        <w:r>
          <w:rPr>
            <w:szCs w:val="24"/>
          </w:rPr>
          <w:t>SafetyNET</w:t>
        </w:r>
        <w:proofErr w:type="spellEnd"/>
        <w:r>
          <w:rPr>
            <w:szCs w:val="24"/>
          </w:rPr>
          <w:t xml:space="preserve"> globally, and </w:t>
        </w:r>
        <w:r w:rsidRPr="00D14F99">
          <w:rPr>
            <w:szCs w:val="24"/>
          </w:rPr>
          <w:t xml:space="preserve">especially in the </w:t>
        </w:r>
        <w:r>
          <w:rPr>
            <w:szCs w:val="24"/>
          </w:rPr>
          <w:t>Polar regions</w:t>
        </w:r>
        <w:r w:rsidRPr="00D14F99">
          <w:rPr>
            <w:szCs w:val="24"/>
          </w:rPr>
          <w:t>.</w:t>
        </w:r>
        <w:r>
          <w:rPr>
            <w:szCs w:val="24"/>
          </w:rPr>
          <w:t xml:space="preserve"> It is also envisioned that it could enable a satellite based augmentation system (SBAS) specified for high latitudes.</w:t>
        </w:r>
      </w:ins>
    </w:p>
    <w:p w14:paraId="459E96BC" w14:textId="77777777" w:rsidR="00DE40F5" w:rsidRDefault="00DE40F5">
      <w:pPr>
        <w:rPr>
          <w:ins w:id="1356" w:author="Browning" w:date="2013-02-27T14:34:00Z"/>
        </w:rPr>
        <w:pPrChange w:id="1357" w:author="Browning" w:date="2013-02-27T14:34:00Z">
          <w:pPr>
            <w:pStyle w:val="Heading1"/>
          </w:pPr>
        </w:pPrChange>
      </w:pPr>
    </w:p>
    <w:p w14:paraId="7009822F" w14:textId="77777777" w:rsidR="00DE40F5" w:rsidRPr="00B066BA" w:rsidRDefault="00DE40F5">
      <w:pPr>
        <w:pPrChange w:id="1358" w:author="Browning" w:date="2013-02-27T14:34:00Z">
          <w:pPr>
            <w:pStyle w:val="Heading1"/>
          </w:pPr>
        </w:pPrChange>
      </w:pPr>
    </w:p>
    <w:p w14:paraId="37D447C0" w14:textId="77777777" w:rsidR="00514003" w:rsidRPr="00474B57" w:rsidRDefault="00474B57" w:rsidP="00474B57">
      <w:pPr>
        <w:pStyle w:val="Heading2"/>
      </w:pPr>
      <w:bookmarkStart w:id="1359" w:name="_Toc320695965"/>
      <w:r>
        <w:t>4.1</w:t>
      </w:r>
      <w:r>
        <w:tab/>
      </w:r>
      <w:del w:id="1360" w:author="Browning" w:date="2013-02-27T14:28:00Z">
        <w:r w:rsidR="00514003" w:rsidRPr="00474B57" w:rsidDel="00561413">
          <w:delText>VDE and its relationship with AIS</w:delText>
        </w:r>
      </w:del>
      <w:bookmarkEnd w:id="1359"/>
    </w:p>
    <w:p w14:paraId="65D16232" w14:textId="77777777" w:rsidR="00514003" w:rsidRPr="00F073C7" w:rsidRDefault="00514003" w:rsidP="00AF21C6">
      <w:pPr>
        <w:rPr>
          <w:lang w:val="en-US"/>
        </w:rPr>
      </w:pPr>
      <w:r w:rsidRPr="00F073C7">
        <w:rPr>
          <w:lang w:val="en-US"/>
        </w:rPr>
        <w:t>To summari</w:t>
      </w:r>
      <w:r w:rsidR="00AF21C6">
        <w:rPr>
          <w:lang w:val="en-US"/>
        </w:rPr>
        <w:t>z</w:t>
      </w:r>
      <w:r w:rsidRPr="00F073C7">
        <w:rPr>
          <w:lang w:val="en-US"/>
        </w:rPr>
        <w:t>e the VDE</w:t>
      </w:r>
      <w:ins w:id="1361" w:author="Browning" w:date="2013-02-27T14:28:00Z">
        <w:r w:rsidR="00561413">
          <w:rPr>
            <w:lang w:val="en-US"/>
          </w:rPr>
          <w:t>S</w:t>
        </w:r>
      </w:ins>
      <w:r w:rsidRPr="00F073C7">
        <w:rPr>
          <w:lang w:val="en-US"/>
        </w:rPr>
        <w:t xml:space="preserve"> plan</w:t>
      </w:r>
      <w:del w:id="1362" w:author="Browning" w:date="2013-02-27T14:28:00Z">
        <w:r w:rsidRPr="00F073C7" w:rsidDel="00561413">
          <w:rPr>
            <w:lang w:val="en-US"/>
          </w:rPr>
          <w:delText>, and its relationship with AIS</w:delText>
        </w:r>
      </w:del>
      <w:r w:rsidRPr="00F073C7">
        <w:rPr>
          <w:lang w:val="en-US"/>
        </w:rPr>
        <w:t>:</w:t>
      </w:r>
    </w:p>
    <w:p w14:paraId="2CB10303" w14:textId="77777777" w:rsidR="00514003" w:rsidRPr="00F073C7" w:rsidRDefault="00474B57" w:rsidP="00474B57">
      <w:pPr>
        <w:pStyle w:val="enumlev1"/>
        <w:rPr>
          <w:lang w:val="en-US"/>
        </w:rPr>
      </w:pPr>
      <w:r>
        <w:rPr>
          <w:lang w:val="en-US"/>
        </w:rPr>
        <w:lastRenderedPageBreak/>
        <w:t>1)</w:t>
      </w:r>
      <w:r>
        <w:rPr>
          <w:lang w:val="en-US"/>
        </w:rPr>
        <w:tab/>
      </w:r>
      <w:del w:id="1363" w:author="Browning" w:date="2013-02-27T14:28:00Z">
        <w:r w:rsidR="00514003" w:rsidRPr="00F073C7" w:rsidDel="00561413">
          <w:rPr>
            <w:lang w:val="en-US"/>
          </w:rPr>
          <w:delText xml:space="preserve">VHF </w:delText>
        </w:r>
        <w:r w:rsidR="00AF21C6" w:rsidRPr="00F073C7" w:rsidDel="00561413">
          <w:rPr>
            <w:lang w:val="en-US"/>
          </w:rPr>
          <w:delText>d</w:delText>
        </w:r>
        <w:r w:rsidR="00514003" w:rsidRPr="00F073C7" w:rsidDel="00561413">
          <w:rPr>
            <w:lang w:val="en-US"/>
          </w:rPr>
          <w:delText xml:space="preserve">ata </w:delText>
        </w:r>
        <w:r w:rsidR="00AF21C6" w:rsidRPr="00F073C7" w:rsidDel="00561413">
          <w:rPr>
            <w:lang w:val="en-US"/>
          </w:rPr>
          <w:delText>e</w:delText>
        </w:r>
        <w:r w:rsidR="00514003" w:rsidRPr="00F073C7" w:rsidDel="00561413">
          <w:rPr>
            <w:lang w:val="en-US"/>
          </w:rPr>
          <w:delText>xchange (VDE)</w:delText>
        </w:r>
      </w:del>
      <w:ins w:id="1364" w:author="Browning" w:date="2013-02-27T14:28:00Z">
        <w:r w:rsidR="00561413">
          <w:rPr>
            <w:lang w:val="en-US"/>
          </w:rPr>
          <w:t>ASM 1 and 2</w:t>
        </w:r>
      </w:ins>
      <w:r w:rsidR="00514003">
        <w:rPr>
          <w:lang w:val="en-US"/>
        </w:rPr>
        <w:t>:</w:t>
      </w:r>
    </w:p>
    <w:p w14:paraId="1DCD64AE" w14:textId="77777777" w:rsidR="00514003" w:rsidRPr="00F073C7" w:rsidRDefault="00474B57" w:rsidP="00AF21C6">
      <w:pPr>
        <w:pStyle w:val="enumlev2"/>
        <w:rPr>
          <w:lang w:val="en-US"/>
        </w:rPr>
      </w:pPr>
      <w:r>
        <w:t>a)</w:t>
      </w:r>
      <w:r>
        <w:tab/>
      </w:r>
      <w:proofErr w:type="gramStart"/>
      <w:r w:rsidR="00AF21C6" w:rsidRPr="00E878B3">
        <w:t>t</w:t>
      </w:r>
      <w:r w:rsidR="00514003" w:rsidRPr="00E878B3">
        <w:t>he</w:t>
      </w:r>
      <w:proofErr w:type="gramEnd"/>
      <w:r w:rsidR="00514003" w:rsidRPr="00E878B3">
        <w:t xml:space="preserve"> duplex channels 27 and 28, which have been identified by WRC-12 for testing of future AIS applications, will be used for </w:t>
      </w:r>
      <w:r w:rsidR="00AF21C6">
        <w:t>“</w:t>
      </w:r>
      <w:r w:rsidR="00514003" w:rsidRPr="00E878B3">
        <w:t xml:space="preserve">radiocommunications involving, but not limited to, area warnings and meteorological and hydrographic data, as well as channel management of AIS, </w:t>
      </w:r>
      <w:proofErr w:type="spellStart"/>
      <w:r w:rsidR="00514003" w:rsidRPr="00E878B3">
        <w:t>futu</w:t>
      </w:r>
      <w:proofErr w:type="spellEnd"/>
      <w:r w:rsidR="00514003" w:rsidRPr="00F073C7">
        <w:rPr>
          <w:lang w:val="en-US"/>
        </w:rPr>
        <w:t>re VHF digital data, and ship-to-shore data exc</w:t>
      </w:r>
      <w:r w:rsidR="00514003">
        <w:rPr>
          <w:lang w:val="en-US"/>
        </w:rPr>
        <w:t>hange</w:t>
      </w:r>
      <w:r w:rsidR="00AF21C6">
        <w:rPr>
          <w:lang w:val="en-US"/>
        </w:rPr>
        <w:t>”</w:t>
      </w:r>
      <w:r w:rsidR="00514003">
        <w:rPr>
          <w:lang w:val="en-US"/>
        </w:rPr>
        <w:t>:</w:t>
      </w:r>
    </w:p>
    <w:p w14:paraId="6B9C31D6" w14:textId="77777777" w:rsidR="00514003" w:rsidRPr="00F073C7" w:rsidRDefault="00474B57" w:rsidP="00474B57">
      <w:pPr>
        <w:pStyle w:val="enumlev3"/>
        <w:rPr>
          <w:lang w:val="en-US"/>
        </w:rPr>
      </w:pPr>
      <w:proofErr w:type="spellStart"/>
      <w:r>
        <w:rPr>
          <w:lang w:val="en-US"/>
        </w:rPr>
        <w:t>i</w:t>
      </w:r>
      <w:proofErr w:type="spellEnd"/>
      <w:r>
        <w:rPr>
          <w:lang w:val="en-US"/>
        </w:rPr>
        <w:t>)</w:t>
      </w:r>
      <w:r>
        <w:rPr>
          <w:lang w:val="en-US"/>
        </w:rPr>
        <w:tab/>
      </w:r>
      <w:proofErr w:type="gramStart"/>
      <w:r w:rsidR="00AF21C6" w:rsidRPr="00F073C7">
        <w:rPr>
          <w:lang w:val="en-US"/>
        </w:rPr>
        <w:t>t</w:t>
      </w:r>
      <w:r w:rsidR="00514003" w:rsidRPr="00F073C7">
        <w:rPr>
          <w:lang w:val="en-US"/>
        </w:rPr>
        <w:t>hese</w:t>
      </w:r>
      <w:proofErr w:type="gramEnd"/>
      <w:r w:rsidR="00514003" w:rsidRPr="00F073C7">
        <w:rPr>
          <w:lang w:val="en-US"/>
        </w:rPr>
        <w:t xml:space="preserve"> </w:t>
      </w:r>
      <w:r w:rsidR="00514003">
        <w:rPr>
          <w:lang w:val="en-US"/>
        </w:rPr>
        <w:t xml:space="preserve">may </w:t>
      </w:r>
      <w:r w:rsidR="00514003" w:rsidRPr="00F073C7">
        <w:rPr>
          <w:lang w:val="en-US"/>
        </w:rPr>
        <w:t xml:space="preserve">use the same message structures and </w:t>
      </w:r>
      <w:r w:rsidR="00514003">
        <w:rPr>
          <w:lang w:val="en-US"/>
        </w:rPr>
        <w:t xml:space="preserve">TDMA </w:t>
      </w:r>
      <w:r w:rsidR="00514003" w:rsidRPr="00F073C7">
        <w:rPr>
          <w:lang w:val="en-US"/>
        </w:rPr>
        <w:t xml:space="preserve">technology </w:t>
      </w:r>
      <w:r w:rsidR="00514003">
        <w:rPr>
          <w:lang w:val="en-US"/>
        </w:rPr>
        <w:t>similar to</w:t>
      </w:r>
      <w:r w:rsidR="00514003" w:rsidRPr="00F073C7">
        <w:rPr>
          <w:lang w:val="en-US"/>
        </w:rPr>
        <w:t xml:space="preserve"> AIS</w:t>
      </w:r>
      <w:r w:rsidR="00514003">
        <w:rPr>
          <w:lang w:val="en-US"/>
        </w:rPr>
        <w:t>;</w:t>
      </w:r>
    </w:p>
    <w:p w14:paraId="6230DBA5" w14:textId="77777777" w:rsidR="00514003" w:rsidRDefault="00474B57" w:rsidP="00474B57">
      <w:pPr>
        <w:pStyle w:val="enumlev3"/>
        <w:rPr>
          <w:ins w:id="1365" w:author="Browning" w:date="2013-02-27T14:29:00Z"/>
          <w:lang w:val="en-US"/>
        </w:rPr>
      </w:pPr>
      <w:r>
        <w:rPr>
          <w:lang w:val="en-US"/>
        </w:rPr>
        <w:t>ii)</w:t>
      </w:r>
      <w:r>
        <w:rPr>
          <w:lang w:val="en-US"/>
        </w:rPr>
        <w:tab/>
      </w:r>
      <w:proofErr w:type="gramStart"/>
      <w:r w:rsidR="00AF21C6" w:rsidRPr="00F073C7">
        <w:rPr>
          <w:lang w:val="en-US"/>
        </w:rPr>
        <w:t>t</w:t>
      </w:r>
      <w:r w:rsidR="00514003" w:rsidRPr="00F073C7">
        <w:rPr>
          <w:lang w:val="en-US"/>
        </w:rPr>
        <w:t>his</w:t>
      </w:r>
      <w:proofErr w:type="gramEnd"/>
      <w:r w:rsidR="00514003" w:rsidRPr="00F073C7">
        <w:rPr>
          <w:lang w:val="en-US"/>
        </w:rPr>
        <w:t xml:space="preserve"> use for terrestrial data exchange will not prevent the use of these channels for satellite applications as referred in AI-1.16 of WRC-15</w:t>
      </w:r>
      <w:r w:rsidR="00AF21C6">
        <w:rPr>
          <w:lang w:val="en-US"/>
        </w:rPr>
        <w:t>;</w:t>
      </w:r>
    </w:p>
    <w:p w14:paraId="0767415B" w14:textId="77777777" w:rsidR="00561413" w:rsidRPr="00F073C7" w:rsidRDefault="00561413">
      <w:pPr>
        <w:pStyle w:val="enumlev3"/>
        <w:ind w:left="397"/>
        <w:rPr>
          <w:lang w:val="en-US"/>
        </w:rPr>
        <w:pPrChange w:id="1366" w:author="Browning" w:date="2013-02-27T14:29:00Z">
          <w:pPr>
            <w:pStyle w:val="enumlev3"/>
          </w:pPr>
        </w:pPrChange>
      </w:pPr>
      <w:ins w:id="1367" w:author="Browning" w:date="2013-02-27T14:29:00Z">
        <w:r>
          <w:rPr>
            <w:lang w:val="en-US"/>
          </w:rPr>
          <w:t xml:space="preserve">2) </w:t>
        </w:r>
        <w:r w:rsidR="002E018E">
          <w:rPr>
            <w:lang w:val="en-US"/>
          </w:rPr>
          <w:tab/>
        </w:r>
        <w:r w:rsidR="002E018E">
          <w:rPr>
            <w:lang w:val="en-US"/>
          </w:rPr>
          <w:tab/>
        </w:r>
        <w:r>
          <w:rPr>
            <w:lang w:val="en-US"/>
          </w:rPr>
          <w:t>VDE4:</w:t>
        </w:r>
      </w:ins>
    </w:p>
    <w:p w14:paraId="1F42EF91" w14:textId="77777777" w:rsidR="00514003" w:rsidRPr="00F073C7" w:rsidRDefault="00474B57" w:rsidP="00AF21C6">
      <w:pPr>
        <w:pStyle w:val="enumlev2"/>
        <w:rPr>
          <w:lang w:val="en-US"/>
        </w:rPr>
      </w:pPr>
      <w:r>
        <w:rPr>
          <w:lang w:val="en-US"/>
        </w:rPr>
        <w:t>b)</w:t>
      </w:r>
      <w:r>
        <w:rPr>
          <w:lang w:val="en-US"/>
        </w:rPr>
        <w:tab/>
      </w:r>
      <w:proofErr w:type="gramStart"/>
      <w:r w:rsidR="00AF21C6" w:rsidRPr="00F073C7">
        <w:rPr>
          <w:lang w:val="en-US"/>
        </w:rPr>
        <w:t>t</w:t>
      </w:r>
      <w:r w:rsidR="00514003" w:rsidRPr="00F073C7">
        <w:rPr>
          <w:lang w:val="en-US"/>
        </w:rPr>
        <w:t>he</w:t>
      </w:r>
      <w:proofErr w:type="gramEnd"/>
      <w:r w:rsidR="00514003" w:rsidRPr="00F073C7">
        <w:rPr>
          <w:lang w:val="en-US"/>
        </w:rPr>
        <w:t xml:space="preserve"> four contiguous channels </w:t>
      </w:r>
      <w:r w:rsidR="00514003" w:rsidRPr="00C670D3">
        <w:rPr>
          <w:lang w:val="en-US"/>
        </w:rPr>
        <w:t>25, 85, 26, 86</w:t>
      </w:r>
      <w:r w:rsidR="00514003" w:rsidRPr="00F073C7">
        <w:rPr>
          <w:lang w:val="en-US"/>
        </w:rPr>
        <w:t xml:space="preserve"> will be used for data exchange using the modulation technique described in </w:t>
      </w:r>
      <w:r w:rsidR="00AF21C6" w:rsidRPr="00C670D3">
        <w:rPr>
          <w:lang w:val="en-US"/>
        </w:rPr>
        <w:t>Annex 4</w:t>
      </w:r>
      <w:r w:rsidR="00AF21C6">
        <w:rPr>
          <w:lang w:val="en-US"/>
        </w:rPr>
        <w:t xml:space="preserve"> to Recommendation ITU</w:t>
      </w:r>
      <w:r w:rsidR="00AF21C6">
        <w:rPr>
          <w:lang w:val="en-US"/>
        </w:rPr>
        <w:noBreakHyphen/>
        <w:t>R </w:t>
      </w:r>
      <w:r w:rsidR="00514003" w:rsidRPr="00F073C7">
        <w:rPr>
          <w:lang w:val="en-US"/>
        </w:rPr>
        <w:t>M.</w:t>
      </w:r>
      <w:del w:id="1368" w:author="Browning" w:date="2013-02-27T14:14:00Z">
        <w:r w:rsidR="00514003" w:rsidRPr="00F073C7" w:rsidDel="003E4258">
          <w:rPr>
            <w:lang w:val="en-US"/>
          </w:rPr>
          <w:delText>1842-1</w:delText>
        </w:r>
      </w:del>
      <w:ins w:id="1369" w:author="Browning" w:date="2013-02-27T14:14:00Z">
        <w:r w:rsidR="003E4258">
          <w:rPr>
            <w:lang w:val="en-US"/>
          </w:rPr>
          <w:t>1842</w:t>
        </w:r>
      </w:ins>
      <w:r w:rsidR="00514003">
        <w:rPr>
          <w:lang w:val="en-US"/>
        </w:rPr>
        <w:t>:</w:t>
      </w:r>
    </w:p>
    <w:p w14:paraId="65ED474B" w14:textId="77777777" w:rsidR="00514003" w:rsidRDefault="00474B57" w:rsidP="00474B57">
      <w:pPr>
        <w:pStyle w:val="enumlev3"/>
        <w:rPr>
          <w:ins w:id="1370" w:author="Browning" w:date="2013-02-27T14:29:00Z"/>
          <w:lang w:val="en-US"/>
        </w:rPr>
      </w:pPr>
      <w:proofErr w:type="spellStart"/>
      <w:r>
        <w:rPr>
          <w:lang w:val="en-US"/>
        </w:rPr>
        <w:t>i</w:t>
      </w:r>
      <w:proofErr w:type="spellEnd"/>
      <w:r>
        <w:rPr>
          <w:lang w:val="en-US"/>
        </w:rPr>
        <w:t>)</w:t>
      </w:r>
      <w:r>
        <w:rPr>
          <w:lang w:val="en-US"/>
        </w:rPr>
        <w:tab/>
      </w:r>
      <w:proofErr w:type="gramStart"/>
      <w:r w:rsidR="00AF21C6" w:rsidRPr="00F073C7">
        <w:rPr>
          <w:lang w:val="en-US"/>
        </w:rPr>
        <w:t>t</w:t>
      </w:r>
      <w:r w:rsidR="00514003" w:rsidRPr="00F073C7">
        <w:rPr>
          <w:lang w:val="en-US"/>
        </w:rPr>
        <w:t>hese</w:t>
      </w:r>
      <w:proofErr w:type="gramEnd"/>
      <w:r w:rsidR="00514003" w:rsidRPr="00F073C7">
        <w:rPr>
          <w:lang w:val="en-US"/>
        </w:rPr>
        <w:t xml:space="preserve"> may be used as separate channels or combined into a single 100</w:t>
      </w:r>
      <w:r w:rsidR="00AF21C6">
        <w:rPr>
          <w:lang w:val="en-US"/>
        </w:rPr>
        <w:t xml:space="preserve"> </w:t>
      </w:r>
      <w:r w:rsidR="00AF21C6" w:rsidRPr="00F073C7">
        <w:rPr>
          <w:lang w:val="en-US"/>
        </w:rPr>
        <w:t>k</w:t>
      </w:r>
      <w:r w:rsidR="00514003" w:rsidRPr="00F073C7">
        <w:rPr>
          <w:lang w:val="en-US"/>
        </w:rPr>
        <w:t>Hz broadband channel</w:t>
      </w:r>
      <w:r w:rsidR="00AF21C6">
        <w:rPr>
          <w:lang w:val="en-US"/>
        </w:rPr>
        <w:t>;</w:t>
      </w:r>
    </w:p>
    <w:p w14:paraId="5AD4FC3C" w14:textId="77777777" w:rsidR="002E018E" w:rsidRPr="00666825" w:rsidRDefault="00DD399E">
      <w:pPr>
        <w:pStyle w:val="enumlev3"/>
        <w:ind w:left="397"/>
        <w:rPr>
          <w:lang w:val="en-US"/>
        </w:rPr>
        <w:pPrChange w:id="1371" w:author="Browning" w:date="2013-02-27T14:29:00Z">
          <w:pPr>
            <w:pStyle w:val="enumlev3"/>
          </w:pPr>
        </w:pPrChange>
      </w:pPr>
      <w:ins w:id="1372" w:author="Browning" w:date="2013-02-27T14:30:00Z">
        <w:r>
          <w:rPr>
            <w:lang w:val="en-US"/>
          </w:rPr>
          <w:t>3)</w:t>
        </w:r>
        <w:r>
          <w:rPr>
            <w:lang w:val="en-US"/>
          </w:rPr>
          <w:tab/>
        </w:r>
        <w:r>
          <w:rPr>
            <w:lang w:val="en-US"/>
          </w:rPr>
          <w:tab/>
          <w:t>VDE1</w:t>
        </w:r>
      </w:ins>
      <w:ins w:id="1373" w:author="Browning" w:date="2013-02-27T15:02:00Z">
        <w:r>
          <w:rPr>
            <w:lang w:val="en-US"/>
          </w:rPr>
          <w:t xml:space="preserve"> and VDE</w:t>
        </w:r>
      </w:ins>
      <w:ins w:id="1374" w:author="Browning" w:date="2013-02-27T14:30:00Z">
        <w:r w:rsidR="002E018E">
          <w:rPr>
            <w:lang w:val="en-US"/>
          </w:rPr>
          <w:t>2:</w:t>
        </w:r>
      </w:ins>
    </w:p>
    <w:p w14:paraId="37DD6A88" w14:textId="77777777" w:rsidR="00514003" w:rsidRDefault="00474B57" w:rsidP="00AF21C6">
      <w:pPr>
        <w:pStyle w:val="enumlev2"/>
        <w:rPr>
          <w:ins w:id="1375" w:author="Browning" w:date="2013-02-27T14:31:00Z"/>
          <w:lang w:val="en-US"/>
        </w:rPr>
      </w:pPr>
      <w:r>
        <w:rPr>
          <w:lang w:val="en-US"/>
        </w:rPr>
        <w:t>c)</w:t>
      </w:r>
      <w:r>
        <w:rPr>
          <w:lang w:val="en-US"/>
        </w:rPr>
        <w:tab/>
      </w:r>
      <w:proofErr w:type="gramStart"/>
      <w:r w:rsidR="00AF21C6" w:rsidRPr="00C670D3">
        <w:rPr>
          <w:lang w:val="en-US"/>
        </w:rPr>
        <w:t>t</w:t>
      </w:r>
      <w:r w:rsidR="00514003" w:rsidRPr="00C670D3">
        <w:rPr>
          <w:lang w:val="en-US"/>
        </w:rPr>
        <w:t>he</w:t>
      </w:r>
      <w:proofErr w:type="gramEnd"/>
      <w:r w:rsidR="00514003" w:rsidRPr="00C670D3">
        <w:rPr>
          <w:lang w:val="en-US"/>
        </w:rPr>
        <w:t xml:space="preserve"> two contiguous channels 24 and 84 may also be used for data exchange along the coastlines and waterways using the modulation techniques described in </w:t>
      </w:r>
      <w:r w:rsidR="00AF21C6" w:rsidRPr="00C670D3">
        <w:rPr>
          <w:lang w:val="en-US"/>
        </w:rPr>
        <w:t>Annex 1 or Annex 3</w:t>
      </w:r>
      <w:r w:rsidR="00AF21C6">
        <w:rPr>
          <w:lang w:val="en-US"/>
        </w:rPr>
        <w:t xml:space="preserve"> to Recommendation </w:t>
      </w:r>
      <w:r w:rsidR="00514003" w:rsidRPr="00C670D3">
        <w:rPr>
          <w:lang w:val="en-US"/>
        </w:rPr>
        <w:t>ITU-R M.</w:t>
      </w:r>
      <w:del w:id="1376" w:author="Browning" w:date="2013-02-27T14:14:00Z">
        <w:r w:rsidR="00514003" w:rsidRPr="00C670D3" w:rsidDel="003E4258">
          <w:rPr>
            <w:lang w:val="en-US"/>
          </w:rPr>
          <w:delText>1842-1</w:delText>
        </w:r>
      </w:del>
      <w:ins w:id="1377" w:author="Browning" w:date="2013-02-27T14:14:00Z">
        <w:r w:rsidR="003E4258">
          <w:rPr>
            <w:lang w:val="en-US"/>
          </w:rPr>
          <w:t>1842</w:t>
        </w:r>
      </w:ins>
      <w:r w:rsidR="00AF21C6">
        <w:rPr>
          <w:lang w:val="en-US"/>
        </w:rPr>
        <w:t>;</w:t>
      </w:r>
    </w:p>
    <w:p w14:paraId="444CA9FD" w14:textId="77777777" w:rsidR="002E018E" w:rsidRDefault="002E018E">
      <w:pPr>
        <w:pStyle w:val="enumlev2"/>
        <w:ind w:left="737"/>
        <w:rPr>
          <w:ins w:id="1378" w:author="Browning" w:date="2013-02-27T14:30:00Z"/>
          <w:lang w:val="en-US"/>
        </w:rPr>
        <w:pPrChange w:id="1379" w:author="Browning" w:date="2013-02-27T14:31:00Z">
          <w:pPr>
            <w:pStyle w:val="enumlev2"/>
          </w:pPr>
        </w:pPrChange>
      </w:pPr>
      <w:ins w:id="1380" w:author="Browning" w:date="2013-02-27T14:31:00Z">
        <w:r>
          <w:rPr>
            <w:lang w:val="en-US"/>
          </w:rPr>
          <w:t>4)</w:t>
        </w:r>
        <w:r>
          <w:rPr>
            <w:lang w:val="en-US"/>
          </w:rPr>
          <w:tab/>
        </w:r>
        <w:r>
          <w:rPr>
            <w:lang w:val="en-US"/>
          </w:rPr>
          <w:tab/>
          <w:t>VDE 3:</w:t>
        </w:r>
      </w:ins>
    </w:p>
    <w:p w14:paraId="4C222CCB" w14:textId="77777777" w:rsidR="002E018E" w:rsidRDefault="002E018E" w:rsidP="00AF21C6">
      <w:pPr>
        <w:pStyle w:val="enumlev2"/>
        <w:rPr>
          <w:ins w:id="1381" w:author="Browning" w:date="2013-02-27T14:32:00Z"/>
          <w:lang w:val="en-US"/>
        </w:rPr>
      </w:pPr>
      <w:ins w:id="1382" w:author="Browning" w:date="2013-02-27T14:30:00Z">
        <w:r>
          <w:rPr>
            <w:lang w:val="en-US"/>
          </w:rPr>
          <w:t>d)</w:t>
        </w:r>
        <w:r>
          <w:rPr>
            <w:lang w:val="en-US"/>
          </w:rPr>
          <w:tab/>
        </w:r>
        <w:proofErr w:type="gramStart"/>
        <w:r>
          <w:rPr>
            <w:lang w:val="en-US"/>
          </w:rPr>
          <w:t>the</w:t>
        </w:r>
        <w:proofErr w:type="gramEnd"/>
        <w:r>
          <w:rPr>
            <w:lang w:val="en-US"/>
          </w:rPr>
          <w:t xml:space="preserve"> combination of channels 24 and 24 </w:t>
        </w:r>
      </w:ins>
      <w:ins w:id="1383" w:author="Browning" w:date="2013-02-27T14:31:00Z">
        <w:r>
          <w:rPr>
            <w:lang w:val="en-US"/>
          </w:rPr>
          <w:t xml:space="preserve">may also be used for data exchange </w:t>
        </w:r>
      </w:ins>
      <w:ins w:id="1384" w:author="Browning" w:date="2013-02-27T15:03:00Z">
        <w:r w:rsidR="00DD399E" w:rsidRPr="00C670D3">
          <w:rPr>
            <w:lang w:val="en-US"/>
          </w:rPr>
          <w:t>along the coastlines and waterways</w:t>
        </w:r>
        <w:r w:rsidR="00DD399E" w:rsidRPr="002E018E">
          <w:rPr>
            <w:lang w:val="en-US"/>
          </w:rPr>
          <w:t xml:space="preserve"> </w:t>
        </w:r>
      </w:ins>
      <w:ins w:id="1385" w:author="Browning" w:date="2013-02-27T14:31:00Z">
        <w:r w:rsidRPr="002E018E">
          <w:rPr>
            <w:lang w:val="en-US"/>
          </w:rPr>
          <w:t>using the modulation techniques described in Annex 1 or Annex 3 to Recommendation ITU-R M.1842</w:t>
        </w:r>
      </w:ins>
      <w:ins w:id="1386" w:author="Browning" w:date="2013-02-27T15:03:00Z">
        <w:r w:rsidR="00DD399E">
          <w:rPr>
            <w:lang w:val="en-US"/>
          </w:rPr>
          <w:t>;</w:t>
        </w:r>
      </w:ins>
    </w:p>
    <w:p w14:paraId="561D5870" w14:textId="77777777" w:rsidR="002E018E" w:rsidRDefault="002E018E">
      <w:pPr>
        <w:pStyle w:val="enumlev2"/>
        <w:ind w:left="737"/>
        <w:rPr>
          <w:ins w:id="1387" w:author="Browning" w:date="2013-02-27T14:33:00Z"/>
          <w:lang w:val="en-US"/>
        </w:rPr>
        <w:pPrChange w:id="1388" w:author="Browning" w:date="2013-02-27T14:32:00Z">
          <w:pPr>
            <w:pStyle w:val="enumlev2"/>
          </w:pPr>
        </w:pPrChange>
      </w:pPr>
      <w:ins w:id="1389" w:author="Browning" w:date="2013-02-27T14:32:00Z">
        <w:r>
          <w:rPr>
            <w:lang w:val="en-US"/>
          </w:rPr>
          <w:t>5)</w:t>
        </w:r>
        <w:r>
          <w:rPr>
            <w:lang w:val="en-US"/>
          </w:rPr>
          <w:tab/>
        </w:r>
      </w:ins>
      <w:ins w:id="1390" w:author="Browning" w:date="2013-02-27T14:33:00Z">
        <w:r>
          <w:rPr>
            <w:lang w:val="en-US"/>
          </w:rPr>
          <w:t xml:space="preserve">SAT1 </w:t>
        </w:r>
      </w:ins>
    </w:p>
    <w:p w14:paraId="3ED6A1B8" w14:textId="77777777" w:rsidR="002E018E" w:rsidRDefault="002E018E">
      <w:pPr>
        <w:pStyle w:val="enumlev2"/>
        <w:ind w:left="737"/>
        <w:rPr>
          <w:ins w:id="1391" w:author="Browning" w:date="2013-02-27T14:32:00Z"/>
          <w:lang w:val="en-US"/>
        </w:rPr>
        <w:pPrChange w:id="1392" w:author="Browning" w:date="2013-02-27T14:32:00Z">
          <w:pPr>
            <w:pStyle w:val="enumlev2"/>
          </w:pPr>
        </w:pPrChange>
      </w:pPr>
      <w:ins w:id="1393" w:author="Browning" w:date="2013-02-27T14:33:00Z">
        <w:r>
          <w:rPr>
            <w:lang w:val="en-US"/>
          </w:rPr>
          <w:tab/>
        </w:r>
        <w:r>
          <w:rPr>
            <w:lang w:val="en-US"/>
          </w:rPr>
          <w:tab/>
          <w:t>e)</w:t>
        </w:r>
        <w:r>
          <w:rPr>
            <w:lang w:val="en-US"/>
          </w:rPr>
          <w:tab/>
          <w:t xml:space="preserve"> </w:t>
        </w:r>
        <w:proofErr w:type="gramStart"/>
        <w:r>
          <w:rPr>
            <w:lang w:val="en-US"/>
          </w:rPr>
          <w:t>the</w:t>
        </w:r>
        <w:proofErr w:type="gramEnd"/>
        <w:r>
          <w:rPr>
            <w:lang w:val="en-US"/>
          </w:rPr>
          <w:t xml:space="preserve"> two contiguous channels 2024 and 2084 may also be used for data downlink</w:t>
        </w:r>
        <w:r>
          <w:rPr>
            <w:lang w:val="en-US"/>
          </w:rPr>
          <w:br/>
          <w:t xml:space="preserve">                    between satellites and ships.</w:t>
        </w:r>
      </w:ins>
    </w:p>
    <w:p w14:paraId="4B06F24D" w14:textId="77777777" w:rsidR="002E018E" w:rsidRPr="00E878B3" w:rsidRDefault="002E018E">
      <w:pPr>
        <w:pStyle w:val="enumlev2"/>
        <w:ind w:left="0" w:firstLine="0"/>
        <w:rPr>
          <w:lang w:val="en-US"/>
        </w:rPr>
        <w:pPrChange w:id="1394" w:author="Browning" w:date="2013-02-27T14:32:00Z">
          <w:pPr>
            <w:pStyle w:val="enumlev2"/>
          </w:pPr>
        </w:pPrChange>
      </w:pPr>
    </w:p>
    <w:p w14:paraId="648A415F" w14:textId="77777777" w:rsidR="00514003" w:rsidRPr="00F073C7" w:rsidRDefault="002E018E" w:rsidP="00474B57">
      <w:pPr>
        <w:pStyle w:val="enumlev1"/>
        <w:rPr>
          <w:lang w:val="en-US"/>
        </w:rPr>
      </w:pPr>
      <w:ins w:id="1395" w:author="Browning" w:date="2013-02-27T14:33:00Z">
        <w:r>
          <w:rPr>
            <w:lang w:val="en-US"/>
          </w:rPr>
          <w:t>6</w:t>
        </w:r>
      </w:ins>
      <w:del w:id="1396" w:author="Browning" w:date="2013-02-27T14:31:00Z">
        <w:r w:rsidR="00474B57" w:rsidDel="002E018E">
          <w:rPr>
            <w:lang w:val="en-US"/>
          </w:rPr>
          <w:delText>2</w:delText>
        </w:r>
      </w:del>
      <w:r w:rsidR="00474B57">
        <w:rPr>
          <w:lang w:val="en-US"/>
        </w:rPr>
        <w:t>)</w:t>
      </w:r>
      <w:r w:rsidR="00474B57">
        <w:rPr>
          <w:lang w:val="en-US"/>
        </w:rPr>
        <w:tab/>
      </w:r>
      <w:r w:rsidR="00514003" w:rsidRPr="00F073C7">
        <w:rPr>
          <w:lang w:val="en-US"/>
        </w:rPr>
        <w:t>AIS</w:t>
      </w:r>
    </w:p>
    <w:p w14:paraId="26FACBB4" w14:textId="77777777" w:rsidR="00514003" w:rsidRPr="00F073C7" w:rsidRDefault="00474B57" w:rsidP="00474B57">
      <w:pPr>
        <w:pStyle w:val="enumlev2"/>
        <w:rPr>
          <w:lang w:val="en-US"/>
        </w:rPr>
      </w:pPr>
      <w:r>
        <w:rPr>
          <w:lang w:val="en-US"/>
        </w:rPr>
        <w:t>a)</w:t>
      </w:r>
      <w:r>
        <w:rPr>
          <w:lang w:val="en-US"/>
        </w:rPr>
        <w:tab/>
      </w:r>
      <w:r w:rsidR="00AF21C6" w:rsidRPr="00F073C7">
        <w:rPr>
          <w:lang w:val="en-US"/>
        </w:rPr>
        <w:t>t</w:t>
      </w:r>
      <w:r w:rsidR="00514003" w:rsidRPr="00F073C7">
        <w:rPr>
          <w:lang w:val="en-US"/>
        </w:rPr>
        <w:t>he existing AIS frequencies AIS-1 and AIS-2 (both are simplex channels) will be used exclusively for safety of navigation, primarily position reporting and identification, ship to ship and ship to shore</w:t>
      </w:r>
      <w:r w:rsidR="00AF21C6">
        <w:rPr>
          <w:lang w:val="en-US"/>
        </w:rPr>
        <w:t>;</w:t>
      </w:r>
    </w:p>
    <w:p w14:paraId="7E658B55" w14:textId="77777777" w:rsidR="00514003" w:rsidRPr="00F073C7" w:rsidRDefault="00474B57" w:rsidP="00474B57">
      <w:pPr>
        <w:pStyle w:val="enumlev2"/>
        <w:rPr>
          <w:lang w:val="en-US"/>
        </w:rPr>
      </w:pPr>
      <w:r>
        <w:rPr>
          <w:lang w:val="en-US"/>
        </w:rPr>
        <w:t>b)</w:t>
      </w:r>
      <w:r>
        <w:rPr>
          <w:lang w:val="en-US"/>
        </w:rPr>
        <w:tab/>
      </w:r>
      <w:proofErr w:type="gramStart"/>
      <w:r w:rsidR="00514003" w:rsidRPr="00F073C7">
        <w:rPr>
          <w:lang w:val="en-US"/>
        </w:rPr>
        <w:t>the</w:t>
      </w:r>
      <w:proofErr w:type="gramEnd"/>
      <w:r w:rsidR="00514003" w:rsidRPr="00F073C7">
        <w:rPr>
          <w:lang w:val="en-US"/>
        </w:rPr>
        <w:t xml:space="preserve"> simplex channels 75 and 76 will be used for satellite detection of AIS using AIS Message 27, long range AIS broadcast message</w:t>
      </w:r>
      <w:r w:rsidR="00514003">
        <w:rPr>
          <w:lang w:val="en-US"/>
        </w:rPr>
        <w:t>.</w:t>
      </w:r>
    </w:p>
    <w:p w14:paraId="189F3F02" w14:textId="77777777" w:rsidR="00514003" w:rsidRPr="00E878B3" w:rsidRDefault="00514003" w:rsidP="00474B57">
      <w:pPr>
        <w:rPr>
          <w:rStyle w:val="Strong"/>
        </w:rPr>
      </w:pPr>
      <w:r w:rsidRPr="00E878B3">
        <w:rPr>
          <w:rStyle w:val="Strong"/>
          <w:b w:val="0"/>
        </w:rPr>
        <w:t xml:space="preserve">Table </w:t>
      </w:r>
      <w:del w:id="1397" w:author="Browning" w:date="2013-02-27T15:04:00Z">
        <w:r w:rsidRPr="00E878B3" w:rsidDel="00DD399E">
          <w:rPr>
            <w:rStyle w:val="Strong"/>
            <w:b w:val="0"/>
          </w:rPr>
          <w:delText xml:space="preserve">1 </w:delText>
        </w:r>
      </w:del>
      <w:ins w:id="1398" w:author="Browning" w:date="2013-02-27T15:04:00Z">
        <w:r w:rsidR="00DD399E">
          <w:rPr>
            <w:rStyle w:val="Strong"/>
            <w:b w:val="0"/>
          </w:rPr>
          <w:t>4</w:t>
        </w:r>
        <w:r w:rsidR="00DD399E" w:rsidRPr="00E878B3">
          <w:rPr>
            <w:rStyle w:val="Strong"/>
            <w:b w:val="0"/>
          </w:rPr>
          <w:t xml:space="preserve"> </w:t>
        </w:r>
      </w:ins>
      <w:r w:rsidR="00474B57">
        <w:rPr>
          <w:rStyle w:val="Strong"/>
          <w:b w:val="0"/>
        </w:rPr>
        <w:t>“</w:t>
      </w:r>
      <w:del w:id="1399" w:author="Browning" w:date="2013-02-27T14:34:00Z">
        <w:r w:rsidRPr="00E878B3" w:rsidDel="002E018E">
          <w:rPr>
            <w:rStyle w:val="Strong"/>
            <w:b w:val="0"/>
          </w:rPr>
          <w:delText xml:space="preserve">VHF </w:delText>
        </w:r>
        <w:r w:rsidR="00AF21C6" w:rsidRPr="00E878B3" w:rsidDel="002E018E">
          <w:rPr>
            <w:rStyle w:val="Strong"/>
            <w:b w:val="0"/>
          </w:rPr>
          <w:delText>d</w:delText>
        </w:r>
        <w:r w:rsidRPr="00E878B3" w:rsidDel="002E018E">
          <w:rPr>
            <w:rStyle w:val="Strong"/>
            <w:b w:val="0"/>
          </w:rPr>
          <w:delText xml:space="preserve">ata </w:delText>
        </w:r>
        <w:r w:rsidR="00AF21C6" w:rsidRPr="00E878B3" w:rsidDel="002E018E">
          <w:rPr>
            <w:rStyle w:val="Strong"/>
            <w:b w:val="0"/>
          </w:rPr>
          <w:delText>c</w:delText>
        </w:r>
        <w:r w:rsidRPr="00E878B3" w:rsidDel="002E018E">
          <w:rPr>
            <w:rStyle w:val="Strong"/>
            <w:b w:val="0"/>
          </w:rPr>
          <w:delText>ommunications and AIS</w:delText>
        </w:r>
      </w:del>
      <w:ins w:id="1400" w:author="Browning" w:date="2013-02-27T14:34:00Z">
        <w:r w:rsidR="002E018E">
          <w:rPr>
            <w:rStyle w:val="Strong"/>
            <w:b w:val="0"/>
          </w:rPr>
          <w:t>VDES</w:t>
        </w:r>
      </w:ins>
      <w:ins w:id="1401" w:author="Browning" w:date="2013-02-27T15:04:00Z">
        <w:r w:rsidR="00DD399E">
          <w:rPr>
            <w:rStyle w:val="Strong"/>
            <w:b w:val="0"/>
          </w:rPr>
          <w:t xml:space="preserve"> Communications including AIS, ASM and VDE</w:t>
        </w:r>
      </w:ins>
      <w:r w:rsidR="00474B57">
        <w:rPr>
          <w:rStyle w:val="Strong"/>
          <w:b w:val="0"/>
        </w:rPr>
        <w:t>”</w:t>
      </w:r>
      <w:r w:rsidRPr="00E878B3">
        <w:rPr>
          <w:rStyle w:val="Strong"/>
          <w:b w:val="0"/>
        </w:rPr>
        <w:t xml:space="preserve"> provides a summary of the technical assignment of various VHF channels for communication including protocol and types of messages to meet the functionality required by user needs.</w:t>
      </w:r>
    </w:p>
    <w:p w14:paraId="3040DE68" w14:textId="77777777" w:rsidR="00514003" w:rsidRPr="00F073C7" w:rsidRDefault="00514003" w:rsidP="00AF21C6">
      <w:pPr>
        <w:rPr>
          <w:lang w:val="en-US"/>
        </w:rPr>
      </w:pPr>
    </w:p>
    <w:p w14:paraId="43A11BD7" w14:textId="77777777" w:rsidR="00514003" w:rsidRPr="00F073C7" w:rsidRDefault="00514003" w:rsidP="00514003">
      <w:pPr>
        <w:pStyle w:val="BodyText"/>
        <w:rPr>
          <w:lang w:val="en-US"/>
        </w:rPr>
        <w:sectPr w:rsidR="00514003" w:rsidRPr="00F073C7">
          <w:headerReference w:type="default" r:id="rId10"/>
          <w:headerReference w:type="first" r:id="rId11"/>
          <w:pgSz w:w="11907" w:h="16834"/>
          <w:pgMar w:top="1418" w:right="1134" w:bottom="1418" w:left="1134" w:header="720" w:footer="720" w:gutter="0"/>
          <w:paperSrc w:first="15" w:other="15"/>
          <w:cols w:space="720"/>
          <w:titlePg/>
        </w:sectPr>
      </w:pPr>
    </w:p>
    <w:p w14:paraId="16B5DBB4" w14:textId="77777777" w:rsidR="00474B57" w:rsidRDefault="00474B57" w:rsidP="00474B57">
      <w:pPr>
        <w:pStyle w:val="TableNo"/>
        <w:rPr>
          <w:rStyle w:val="Strong"/>
          <w:rFonts w:ascii="Arial" w:eastAsia="Calibri" w:hAnsi="Arial"/>
          <w:caps w:val="0"/>
          <w:sz w:val="22"/>
          <w:szCs w:val="22"/>
          <w:lang w:eastAsia="en-GB"/>
        </w:rPr>
      </w:pPr>
      <w:bookmarkStart w:id="1405" w:name="_Toc320611383"/>
      <w:r>
        <w:rPr>
          <w:rStyle w:val="Strong"/>
          <w:b w:val="0"/>
          <w:lang w:val="en-US"/>
        </w:rPr>
        <w:t xml:space="preserve">table </w:t>
      </w:r>
      <w:ins w:id="1406" w:author="Browning" w:date="2013-02-27T14:47:00Z">
        <w:r w:rsidR="007918FC">
          <w:rPr>
            <w:rStyle w:val="Strong"/>
            <w:b w:val="0"/>
            <w:lang w:val="en-US"/>
          </w:rPr>
          <w:t>4</w:t>
        </w:r>
      </w:ins>
      <w:del w:id="1407" w:author="Browning" w:date="2013-02-27T14:47:00Z">
        <w:r w:rsidDel="007918FC">
          <w:rPr>
            <w:rStyle w:val="Strong"/>
            <w:b w:val="0"/>
            <w:lang w:val="en-US"/>
          </w:rPr>
          <w:delText>1</w:delText>
        </w:r>
      </w:del>
    </w:p>
    <w:p w14:paraId="59BA3EA3" w14:textId="77777777" w:rsidR="00514003" w:rsidRPr="00E878B3" w:rsidRDefault="00514003" w:rsidP="00474B57">
      <w:pPr>
        <w:pStyle w:val="Tabletitle"/>
        <w:rPr>
          <w:lang w:val="en-US"/>
        </w:rPr>
      </w:pPr>
      <w:del w:id="1408" w:author="Browning" w:date="2013-02-27T14:47:00Z">
        <w:r w:rsidRPr="00E878B3" w:rsidDel="007918FC">
          <w:rPr>
            <w:rStyle w:val="Strong"/>
            <w:b/>
            <w:lang w:val="en-US"/>
          </w:rPr>
          <w:delText xml:space="preserve">VHF </w:delText>
        </w:r>
        <w:r w:rsidR="00AF21C6" w:rsidRPr="00E878B3" w:rsidDel="007918FC">
          <w:rPr>
            <w:rStyle w:val="Strong"/>
            <w:b/>
            <w:lang w:val="en-US"/>
          </w:rPr>
          <w:delText>d</w:delText>
        </w:r>
        <w:r w:rsidRPr="00E878B3" w:rsidDel="007918FC">
          <w:rPr>
            <w:rStyle w:val="Strong"/>
            <w:b/>
            <w:lang w:val="en-US"/>
          </w:rPr>
          <w:delText xml:space="preserve">ata </w:delText>
        </w:r>
        <w:r w:rsidR="00474B57" w:rsidRPr="00E878B3" w:rsidDel="007918FC">
          <w:rPr>
            <w:rStyle w:val="Strong"/>
            <w:b/>
            <w:lang w:val="en-US"/>
          </w:rPr>
          <w:delText>c</w:delText>
        </w:r>
        <w:r w:rsidRPr="00E878B3" w:rsidDel="007918FC">
          <w:rPr>
            <w:rStyle w:val="Strong"/>
            <w:b/>
            <w:lang w:val="en-US"/>
          </w:rPr>
          <w:delText>ommunications</w:delText>
        </w:r>
        <w:bookmarkEnd w:id="1405"/>
        <w:r w:rsidRPr="00E878B3" w:rsidDel="007918FC">
          <w:rPr>
            <w:rStyle w:val="Strong"/>
            <w:b/>
            <w:lang w:val="en-US"/>
          </w:rPr>
          <w:delText xml:space="preserve"> and AIS</w:delText>
        </w:r>
      </w:del>
      <w:ins w:id="1409" w:author="Browning" w:date="2013-02-27T14:47:00Z">
        <w:r w:rsidR="007C0923">
          <w:rPr>
            <w:rStyle w:val="Strong"/>
            <w:b/>
            <w:lang w:val="en-US"/>
          </w:rPr>
          <w:t xml:space="preserve">VDES </w:t>
        </w:r>
      </w:ins>
      <w:ins w:id="1410" w:author="Browning" w:date="2013-02-27T15:06:00Z">
        <w:r w:rsidR="007C0923">
          <w:rPr>
            <w:rStyle w:val="Strong"/>
            <w:b/>
            <w:lang w:val="en-US"/>
          </w:rPr>
          <w:t>c</w:t>
        </w:r>
      </w:ins>
      <w:ins w:id="1411" w:author="Browning" w:date="2013-02-27T14:47:00Z">
        <w:r w:rsidR="007918FC">
          <w:rPr>
            <w:rStyle w:val="Strong"/>
            <w:b/>
            <w:lang w:val="en-US"/>
          </w:rPr>
          <w:t>ommunications</w:t>
        </w:r>
      </w:ins>
      <w:ins w:id="1412" w:author="Browning" w:date="2013-02-27T15:05:00Z">
        <w:r w:rsidR="00355ED7">
          <w:rPr>
            <w:rStyle w:val="Strong"/>
            <w:b/>
            <w:lang w:val="en-US"/>
          </w:rPr>
          <w:t xml:space="preserve"> including AIS, ASM, and VDE</w:t>
        </w:r>
      </w:ins>
    </w:p>
    <w:tbl>
      <w:tblPr>
        <w:tblW w:w="14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123"/>
        <w:gridCol w:w="3119"/>
        <w:gridCol w:w="3265"/>
        <w:gridCol w:w="3119"/>
      </w:tblGrid>
      <w:tr w:rsidR="00514003" w:rsidRPr="00F073C7" w14:paraId="7F74A197" w14:textId="77777777">
        <w:trPr>
          <w:cantSplit/>
          <w:trHeight w:val="617"/>
          <w:tblHeader/>
        </w:trPr>
        <w:tc>
          <w:tcPr>
            <w:tcW w:w="1980" w:type="dxa"/>
            <w:tcBorders>
              <w:top w:val="single" w:sz="12" w:space="0" w:color="auto"/>
              <w:left w:val="single" w:sz="12" w:space="0" w:color="auto"/>
              <w:bottom w:val="single" w:sz="12" w:space="0" w:color="auto"/>
              <w:right w:val="single" w:sz="12" w:space="0" w:color="auto"/>
            </w:tcBorders>
            <w:shd w:val="clear" w:color="auto" w:fill="CCFF33"/>
            <w:vAlign w:val="center"/>
          </w:tcPr>
          <w:p w14:paraId="5901E089" w14:textId="77777777" w:rsidR="00514003" w:rsidRPr="00F073C7" w:rsidRDefault="00514003">
            <w:pPr>
              <w:rPr>
                <w:rFonts w:cs="Arial"/>
                <w:b/>
                <w:sz w:val="20"/>
                <w:lang w:val="en-US" w:eastAsia="en-AU"/>
              </w:rPr>
            </w:pPr>
          </w:p>
        </w:tc>
        <w:tc>
          <w:tcPr>
            <w:tcW w:w="6242" w:type="dxa"/>
            <w:gridSpan w:val="2"/>
            <w:tcBorders>
              <w:top w:val="single" w:sz="12" w:space="0" w:color="auto"/>
              <w:left w:val="single" w:sz="12" w:space="0" w:color="auto"/>
              <w:bottom w:val="single" w:sz="12" w:space="0" w:color="auto"/>
              <w:right w:val="single" w:sz="12" w:space="0" w:color="auto"/>
            </w:tcBorders>
            <w:shd w:val="clear" w:color="auto" w:fill="95B3D7" w:themeFill="accent1" w:themeFillTint="99"/>
            <w:vAlign w:val="center"/>
          </w:tcPr>
          <w:p w14:paraId="380FC222" w14:textId="77777777" w:rsidR="00514003" w:rsidRPr="00F073C7" w:rsidRDefault="00514003">
            <w:pPr>
              <w:jc w:val="center"/>
              <w:rPr>
                <w:rFonts w:cs="Arial"/>
                <w:b/>
                <w:i/>
                <w:lang w:val="en-US"/>
              </w:rPr>
            </w:pPr>
            <w:r w:rsidRPr="00F073C7">
              <w:rPr>
                <w:rFonts w:cs="Arial"/>
                <w:b/>
                <w:i/>
                <w:lang w:val="en-US"/>
              </w:rPr>
              <w:t xml:space="preserve">VHF Data Communications (including </w:t>
            </w:r>
            <w:ins w:id="1413" w:author="Browning" w:date="2013-02-27T14:47:00Z">
              <w:r w:rsidR="007918FC">
                <w:rPr>
                  <w:rFonts w:cs="Arial"/>
                  <w:b/>
                  <w:i/>
                  <w:lang w:val="en-US"/>
                </w:rPr>
                <w:t xml:space="preserve">ASM and </w:t>
              </w:r>
            </w:ins>
            <w:r w:rsidRPr="00F073C7">
              <w:rPr>
                <w:rFonts w:cs="Arial"/>
                <w:b/>
                <w:i/>
                <w:lang w:val="en-US"/>
              </w:rPr>
              <w:t xml:space="preserve">VDE) </w:t>
            </w:r>
          </w:p>
        </w:tc>
        <w:tc>
          <w:tcPr>
            <w:tcW w:w="6384"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4F976E70" w14:textId="77777777" w:rsidR="00514003" w:rsidRPr="00F073C7" w:rsidRDefault="00514003">
            <w:pPr>
              <w:jc w:val="center"/>
              <w:rPr>
                <w:rFonts w:cs="Arial"/>
                <w:b/>
                <w:i/>
                <w:lang w:val="en-US" w:eastAsia="en-AU"/>
              </w:rPr>
            </w:pPr>
            <w:r w:rsidRPr="00F073C7">
              <w:rPr>
                <w:rFonts w:cs="Arial"/>
                <w:b/>
                <w:i/>
                <w:lang w:val="en-US"/>
              </w:rPr>
              <w:t>AIS</w:t>
            </w:r>
          </w:p>
        </w:tc>
      </w:tr>
      <w:tr w:rsidR="00514003" w:rsidRPr="00F073C7" w14:paraId="5FB6477C" w14:textId="77777777">
        <w:trPr>
          <w:cantSplit/>
          <w:trHeight w:val="1064"/>
          <w:tblHeader/>
        </w:trPr>
        <w:tc>
          <w:tcPr>
            <w:tcW w:w="1980" w:type="dxa"/>
            <w:tcBorders>
              <w:top w:val="single" w:sz="12" w:space="0" w:color="auto"/>
              <w:left w:val="single" w:sz="12" w:space="0" w:color="auto"/>
              <w:right w:val="single" w:sz="12" w:space="0" w:color="auto"/>
            </w:tcBorders>
            <w:shd w:val="clear" w:color="auto" w:fill="CCFF33"/>
            <w:vAlign w:val="center"/>
          </w:tcPr>
          <w:p w14:paraId="38681511" w14:textId="77777777" w:rsidR="00514003" w:rsidRPr="00F073C7" w:rsidRDefault="00514003">
            <w:pPr>
              <w:rPr>
                <w:rFonts w:cs="Arial"/>
                <w:b/>
                <w:sz w:val="20"/>
                <w:u w:val="single"/>
                <w:lang w:val="en-US" w:eastAsia="en-AU"/>
              </w:rPr>
            </w:pPr>
            <w:r w:rsidRPr="00F073C7">
              <w:rPr>
                <w:rFonts w:cs="Arial"/>
                <w:b/>
                <w:sz w:val="20"/>
                <w:u w:val="single"/>
                <w:lang w:val="en-US"/>
              </w:rPr>
              <w:t>Sub-group</w:t>
            </w:r>
          </w:p>
        </w:tc>
        <w:tc>
          <w:tcPr>
            <w:tcW w:w="3123" w:type="dxa"/>
            <w:tcBorders>
              <w:top w:val="single" w:sz="12" w:space="0" w:color="auto"/>
              <w:left w:val="single" w:sz="12" w:space="0" w:color="auto"/>
              <w:right w:val="single" w:sz="12" w:space="0" w:color="auto"/>
            </w:tcBorders>
            <w:shd w:val="clear" w:color="auto" w:fill="95B3D7" w:themeFill="accent1" w:themeFillTint="99"/>
            <w:vAlign w:val="center"/>
          </w:tcPr>
          <w:p w14:paraId="0BFD06B8" w14:textId="77777777" w:rsidR="00514003" w:rsidRPr="00F073C7" w:rsidRDefault="00514003">
            <w:pPr>
              <w:spacing w:before="100" w:beforeAutospacing="1"/>
              <w:jc w:val="center"/>
              <w:rPr>
                <w:rFonts w:cs="Arial"/>
                <w:b/>
                <w:i/>
                <w:sz w:val="18"/>
                <w:szCs w:val="18"/>
                <w:u w:val="single"/>
                <w:lang w:val="en-US"/>
              </w:rPr>
              <w:pPrChange w:id="1414" w:author="Browning" w:date="2013-02-27T14:48:00Z">
                <w:pPr>
                  <w:keepNext/>
                  <w:keepLines/>
                  <w:tabs>
                    <w:tab w:val="left" w:pos="567"/>
                    <w:tab w:val="left" w:leader="dot" w:pos="7938"/>
                    <w:tab w:val="center" w:pos="9526"/>
                  </w:tabs>
                  <w:spacing w:before="100" w:beforeAutospacing="1"/>
                  <w:ind w:left="567" w:hanging="567"/>
                  <w:jc w:val="center"/>
                  <w:outlineLvl w:val="3"/>
                </w:pPr>
              </w:pPrChange>
            </w:pPr>
            <w:r w:rsidRPr="00F073C7">
              <w:rPr>
                <w:rFonts w:cs="Arial"/>
                <w:b/>
                <w:i/>
                <w:sz w:val="18"/>
                <w:szCs w:val="18"/>
                <w:u w:val="single"/>
                <w:lang w:val="en-US"/>
              </w:rPr>
              <w:t xml:space="preserve">Data communications </w:t>
            </w:r>
            <w:del w:id="1415" w:author="Browning" w:date="2013-02-27T14:48:00Z">
              <w:r w:rsidRPr="00F073C7" w:rsidDel="007918FC">
                <w:rPr>
                  <w:rFonts w:cs="Arial"/>
                  <w:b/>
                  <w:i/>
                  <w:sz w:val="18"/>
                  <w:szCs w:val="18"/>
                  <w:u w:val="single"/>
                  <w:lang w:val="en-US"/>
                </w:rPr>
                <w:delText>using existing AIS protocol</w:delText>
              </w:r>
            </w:del>
            <w:ins w:id="1416" w:author="Browning" w:date="2013-02-27T14:48:00Z">
              <w:r w:rsidR="007918FC">
                <w:rPr>
                  <w:rFonts w:cs="Arial"/>
                  <w:b/>
                  <w:i/>
                  <w:sz w:val="18"/>
                  <w:szCs w:val="18"/>
                  <w:u w:val="single"/>
                  <w:lang w:val="en-US"/>
                </w:rPr>
                <w:t>for ASM</w:t>
              </w:r>
            </w:ins>
          </w:p>
        </w:tc>
        <w:tc>
          <w:tcPr>
            <w:tcW w:w="3119" w:type="dxa"/>
            <w:tcBorders>
              <w:top w:val="single" w:sz="12" w:space="0" w:color="auto"/>
              <w:left w:val="single" w:sz="12" w:space="0" w:color="auto"/>
              <w:right w:val="single" w:sz="12" w:space="0" w:color="auto"/>
            </w:tcBorders>
            <w:shd w:val="clear" w:color="auto" w:fill="95B3D7" w:themeFill="accent1" w:themeFillTint="99"/>
            <w:vAlign w:val="center"/>
          </w:tcPr>
          <w:p w14:paraId="04F776A5" w14:textId="77777777" w:rsidR="00514003" w:rsidRPr="00F073C7" w:rsidRDefault="00514003">
            <w:pPr>
              <w:spacing w:before="100" w:beforeAutospacing="1"/>
              <w:jc w:val="center"/>
              <w:rPr>
                <w:rFonts w:cs="Arial"/>
                <w:b/>
                <w:i/>
                <w:sz w:val="18"/>
                <w:szCs w:val="18"/>
                <w:u w:val="single"/>
                <w:lang w:val="en-US"/>
              </w:rPr>
              <w:pPrChange w:id="1417" w:author="Browning" w:date="2013-02-27T14:48:00Z">
                <w:pPr>
                  <w:keepNext/>
                  <w:keepLines/>
                  <w:tabs>
                    <w:tab w:val="left" w:pos="567"/>
                    <w:tab w:val="left" w:leader="dot" w:pos="7938"/>
                    <w:tab w:val="center" w:pos="9526"/>
                  </w:tabs>
                  <w:spacing w:before="100" w:beforeAutospacing="1"/>
                  <w:ind w:left="567" w:hanging="567"/>
                  <w:jc w:val="center"/>
                  <w:outlineLvl w:val="3"/>
                </w:pPr>
              </w:pPrChange>
            </w:pPr>
            <w:r w:rsidRPr="00F073C7">
              <w:rPr>
                <w:rFonts w:cs="Arial"/>
                <w:b/>
                <w:i/>
                <w:sz w:val="18"/>
                <w:szCs w:val="18"/>
                <w:u w:val="single"/>
                <w:lang w:val="en-US"/>
              </w:rPr>
              <w:t xml:space="preserve">Data communications  </w:t>
            </w:r>
            <w:del w:id="1418" w:author="Browning" w:date="2013-02-27T14:48:00Z">
              <w:r w:rsidRPr="00F073C7" w:rsidDel="007918FC">
                <w:rPr>
                  <w:rFonts w:cs="Arial"/>
                  <w:b/>
                  <w:i/>
                  <w:sz w:val="18"/>
                  <w:szCs w:val="18"/>
                  <w:u w:val="single"/>
                  <w:lang w:val="en-US"/>
                </w:rPr>
                <w:delText>using ITU standard protocol</w:delText>
              </w:r>
            </w:del>
            <w:ins w:id="1419" w:author="Browning" w:date="2013-02-27T14:48:00Z">
              <w:r w:rsidR="007918FC">
                <w:rPr>
                  <w:rFonts w:cs="Arial"/>
                  <w:b/>
                  <w:i/>
                  <w:sz w:val="18"/>
                  <w:szCs w:val="18"/>
                  <w:u w:val="single"/>
                  <w:lang w:val="en-US"/>
                </w:rPr>
                <w:t>for VDE</w:t>
              </w:r>
            </w:ins>
          </w:p>
        </w:tc>
        <w:tc>
          <w:tcPr>
            <w:tcW w:w="3265" w:type="dxa"/>
            <w:tcBorders>
              <w:top w:val="single" w:sz="12" w:space="0" w:color="auto"/>
              <w:left w:val="single" w:sz="12" w:space="0" w:color="auto"/>
            </w:tcBorders>
            <w:shd w:val="clear" w:color="auto" w:fill="E5B8B7"/>
            <w:vAlign w:val="center"/>
          </w:tcPr>
          <w:p w14:paraId="248F5B74" w14:textId="77777777" w:rsidR="00514003" w:rsidRPr="00F073C7" w:rsidRDefault="00514003">
            <w:pPr>
              <w:spacing w:before="100" w:beforeAutospacing="1"/>
              <w:jc w:val="center"/>
              <w:rPr>
                <w:rFonts w:cs="Arial"/>
                <w:b/>
                <w:i/>
                <w:sz w:val="18"/>
                <w:szCs w:val="18"/>
                <w:u w:val="single"/>
                <w:lang w:val="en-US" w:eastAsia="en-AU"/>
              </w:rPr>
            </w:pPr>
            <w:r w:rsidRPr="00F073C7">
              <w:rPr>
                <w:rFonts w:cs="Arial"/>
                <w:b/>
                <w:i/>
                <w:sz w:val="18"/>
                <w:szCs w:val="18"/>
                <w:u w:val="single"/>
                <w:lang w:val="en-US"/>
              </w:rPr>
              <w:t>AIS for safety of navigation</w:t>
            </w:r>
          </w:p>
        </w:tc>
        <w:tc>
          <w:tcPr>
            <w:tcW w:w="3119" w:type="dxa"/>
            <w:tcBorders>
              <w:top w:val="single" w:sz="12" w:space="0" w:color="auto"/>
              <w:right w:val="single" w:sz="12" w:space="0" w:color="auto"/>
            </w:tcBorders>
            <w:shd w:val="clear" w:color="auto" w:fill="E5B8B7"/>
            <w:vAlign w:val="center"/>
          </w:tcPr>
          <w:p w14:paraId="2AB43DDE" w14:textId="77777777" w:rsidR="00514003" w:rsidRPr="00F073C7" w:rsidRDefault="00514003" w:rsidP="00514003">
            <w:pPr>
              <w:jc w:val="center"/>
              <w:rPr>
                <w:rFonts w:cs="Arial"/>
                <w:b/>
                <w:i/>
                <w:sz w:val="18"/>
                <w:szCs w:val="18"/>
                <w:u w:val="single"/>
                <w:lang w:val="en-US" w:eastAsia="en-AU"/>
              </w:rPr>
            </w:pPr>
            <w:r w:rsidRPr="00F073C7">
              <w:rPr>
                <w:rFonts w:cs="Arial"/>
                <w:b/>
                <w:i/>
                <w:sz w:val="18"/>
                <w:szCs w:val="18"/>
                <w:u w:val="single"/>
                <w:lang w:val="en-US"/>
              </w:rPr>
              <w:t>AIS long range</w:t>
            </w:r>
          </w:p>
        </w:tc>
      </w:tr>
      <w:tr w:rsidR="00514003" w:rsidRPr="00F073C7" w14:paraId="4E07D075" w14:textId="77777777">
        <w:trPr>
          <w:cantSplit/>
          <w:trHeight w:val="1171"/>
          <w:tblHeader/>
        </w:trPr>
        <w:tc>
          <w:tcPr>
            <w:tcW w:w="1980" w:type="dxa"/>
            <w:tcBorders>
              <w:left w:val="single" w:sz="12" w:space="0" w:color="auto"/>
              <w:right w:val="single" w:sz="12" w:space="0" w:color="auto"/>
            </w:tcBorders>
            <w:shd w:val="clear" w:color="auto" w:fill="CCFF33"/>
            <w:vAlign w:val="center"/>
          </w:tcPr>
          <w:p w14:paraId="6EE15814" w14:textId="77777777" w:rsidR="00514003" w:rsidRPr="00F073C7" w:rsidRDefault="00514003">
            <w:pPr>
              <w:rPr>
                <w:rFonts w:cs="Arial"/>
                <w:b/>
                <w:sz w:val="20"/>
                <w:lang w:val="en-US" w:eastAsia="en-AU"/>
              </w:rPr>
            </w:pPr>
            <w:r w:rsidRPr="00F073C7">
              <w:rPr>
                <w:rFonts w:cs="Arial"/>
                <w:b/>
                <w:sz w:val="20"/>
                <w:lang w:val="en-US"/>
              </w:rPr>
              <w:t xml:space="preserve">Radio channels </w:t>
            </w:r>
          </w:p>
        </w:tc>
        <w:tc>
          <w:tcPr>
            <w:tcW w:w="3123" w:type="dxa"/>
            <w:tcBorders>
              <w:left w:val="single" w:sz="12" w:space="0" w:color="auto"/>
              <w:right w:val="single" w:sz="12" w:space="0" w:color="auto"/>
            </w:tcBorders>
            <w:shd w:val="clear" w:color="auto" w:fill="95B3D7" w:themeFill="accent1" w:themeFillTint="99"/>
            <w:vAlign w:val="center"/>
          </w:tcPr>
          <w:p w14:paraId="55FCF704" w14:textId="77777777" w:rsidR="00514003" w:rsidRPr="00F073C7" w:rsidRDefault="00514003" w:rsidP="00514003">
            <w:pPr>
              <w:pStyle w:val="ListParagraph"/>
              <w:numPr>
                <w:ilvl w:val="0"/>
                <w:numId w:val="2"/>
              </w:numPr>
              <w:rPr>
                <w:rFonts w:cs="Arial"/>
                <w:i/>
                <w:sz w:val="18"/>
                <w:szCs w:val="18"/>
                <w:lang w:val="en-US"/>
              </w:rPr>
            </w:pPr>
            <w:r w:rsidRPr="00F073C7">
              <w:rPr>
                <w:rFonts w:cs="Arial"/>
                <w:i/>
                <w:sz w:val="18"/>
                <w:szCs w:val="18"/>
                <w:lang w:val="en-US"/>
              </w:rPr>
              <w:t xml:space="preserve">Channels 27 and 28 </w:t>
            </w:r>
          </w:p>
          <w:p w14:paraId="649D491D"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World-wide dedicated channels (WRC-15 target)</w:t>
            </w:r>
          </w:p>
        </w:tc>
        <w:tc>
          <w:tcPr>
            <w:tcW w:w="3119" w:type="dxa"/>
            <w:tcBorders>
              <w:left w:val="single" w:sz="12" w:space="0" w:color="auto"/>
              <w:right w:val="single" w:sz="12" w:space="0" w:color="auto"/>
            </w:tcBorders>
            <w:shd w:val="clear" w:color="auto" w:fill="95B3D7" w:themeFill="accent1" w:themeFillTint="99"/>
            <w:vAlign w:val="center"/>
          </w:tcPr>
          <w:p w14:paraId="010AD6A0" w14:textId="77777777" w:rsidR="00514003"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ins w:id="1420" w:author="Browning" w:date="2013-02-27T14:48:00Z"/>
                <w:rFonts w:cs="Arial"/>
                <w:i/>
                <w:sz w:val="18"/>
                <w:szCs w:val="18"/>
                <w:lang w:val="en-US"/>
              </w:rPr>
            </w:pPr>
            <w:r w:rsidRPr="00F073C7">
              <w:rPr>
                <w:rFonts w:cs="Arial"/>
                <w:i/>
                <w:sz w:val="18"/>
                <w:szCs w:val="18"/>
                <w:lang w:val="en-US"/>
              </w:rPr>
              <w:t>Channels 24, 84, 25, 85, 26, 86</w:t>
            </w:r>
            <w:ins w:id="1421" w:author="Browning" w:date="2013-02-27T14:48:00Z">
              <w:r w:rsidR="007918FC">
                <w:rPr>
                  <w:rFonts w:cs="Arial"/>
                  <w:i/>
                  <w:sz w:val="18"/>
                  <w:szCs w:val="18"/>
                  <w:lang w:val="en-US"/>
                </w:rPr>
                <w:t xml:space="preserve"> for VDE</w:t>
              </w:r>
            </w:ins>
          </w:p>
          <w:p w14:paraId="17D8599F" w14:textId="77777777" w:rsidR="007918FC" w:rsidRPr="00F073C7" w:rsidRDefault="007918FC"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ins w:id="1422" w:author="Browning" w:date="2013-02-27T14:48:00Z">
              <w:r>
                <w:rPr>
                  <w:rFonts w:cs="Arial"/>
                  <w:i/>
                  <w:sz w:val="18"/>
                  <w:szCs w:val="18"/>
                  <w:lang w:val="en-US"/>
                </w:rPr>
                <w:t>Channels 2024/2084 for VDE satellite downlink</w:t>
              </w:r>
            </w:ins>
          </w:p>
        </w:tc>
        <w:tc>
          <w:tcPr>
            <w:tcW w:w="3265" w:type="dxa"/>
            <w:tcBorders>
              <w:left w:val="single" w:sz="12" w:space="0" w:color="auto"/>
            </w:tcBorders>
            <w:shd w:val="clear" w:color="auto" w:fill="E5B8B7"/>
            <w:vAlign w:val="center"/>
          </w:tcPr>
          <w:p w14:paraId="61F2E3A8"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AIS-1 &amp; AIS-2 (simplex)</w:t>
            </w:r>
          </w:p>
          <w:p w14:paraId="3E148088" w14:textId="77777777" w:rsidR="00514003" w:rsidRPr="00F073C7" w:rsidRDefault="00514003">
            <w:pPr>
              <w:rPr>
                <w:rFonts w:cs="Arial"/>
                <w:i/>
                <w:sz w:val="18"/>
                <w:szCs w:val="18"/>
                <w:lang w:val="en-US" w:eastAsia="en-AU"/>
              </w:rPr>
            </w:pPr>
          </w:p>
        </w:tc>
        <w:tc>
          <w:tcPr>
            <w:tcW w:w="3119" w:type="dxa"/>
            <w:tcBorders>
              <w:right w:val="single" w:sz="12" w:space="0" w:color="auto"/>
            </w:tcBorders>
            <w:shd w:val="clear" w:color="auto" w:fill="E5B8B7"/>
            <w:vAlign w:val="center"/>
          </w:tcPr>
          <w:p w14:paraId="3393B122"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 xml:space="preserve">Channels 75 and 76 (simplex) </w:t>
            </w:r>
          </w:p>
          <w:p w14:paraId="43FF2305" w14:textId="77777777" w:rsidR="00514003" w:rsidRPr="00F073C7" w:rsidRDefault="00514003" w:rsidP="00514003">
            <w:pPr>
              <w:pStyle w:val="ListParagraph"/>
              <w:numPr>
                <w:ilvl w:val="1"/>
                <w:numId w:val="2"/>
              </w:numPr>
              <w:rPr>
                <w:rFonts w:cs="Arial"/>
                <w:i/>
                <w:sz w:val="18"/>
                <w:szCs w:val="18"/>
                <w:lang w:val="en-US"/>
              </w:rPr>
            </w:pPr>
            <w:r w:rsidRPr="00F073C7">
              <w:rPr>
                <w:rFonts w:cs="Arial"/>
                <w:i/>
                <w:sz w:val="18"/>
                <w:szCs w:val="18"/>
                <w:lang w:val="en-US"/>
              </w:rPr>
              <w:t>WRC-12</w:t>
            </w:r>
          </w:p>
          <w:p w14:paraId="2DEF3D1A" w14:textId="77777777" w:rsidR="00514003" w:rsidRPr="00F073C7" w:rsidRDefault="00514003">
            <w:pPr>
              <w:rPr>
                <w:rFonts w:cs="Arial"/>
                <w:i/>
                <w:sz w:val="18"/>
                <w:szCs w:val="18"/>
                <w:lang w:val="en-US" w:eastAsia="en-AU"/>
              </w:rPr>
            </w:pPr>
          </w:p>
        </w:tc>
      </w:tr>
      <w:tr w:rsidR="00514003" w:rsidRPr="00F073C7" w14:paraId="78549DB9" w14:textId="77777777">
        <w:trPr>
          <w:cantSplit/>
          <w:trHeight w:val="1261"/>
        </w:trPr>
        <w:tc>
          <w:tcPr>
            <w:tcW w:w="1980" w:type="dxa"/>
            <w:tcBorders>
              <w:left w:val="single" w:sz="12" w:space="0" w:color="auto"/>
              <w:right w:val="single" w:sz="12" w:space="0" w:color="auto"/>
            </w:tcBorders>
            <w:shd w:val="clear" w:color="auto" w:fill="CCFF33"/>
            <w:vAlign w:val="center"/>
          </w:tcPr>
          <w:p w14:paraId="1CD4F352" w14:textId="77777777" w:rsidR="00514003" w:rsidRPr="00F073C7" w:rsidRDefault="00514003">
            <w:pPr>
              <w:rPr>
                <w:rFonts w:cs="Arial"/>
                <w:b/>
                <w:sz w:val="20"/>
                <w:lang w:val="en-US" w:eastAsia="en-AU"/>
              </w:rPr>
            </w:pPr>
            <w:r w:rsidRPr="00F073C7">
              <w:rPr>
                <w:rFonts w:cs="Arial"/>
                <w:b/>
                <w:sz w:val="20"/>
                <w:lang w:val="en-US"/>
              </w:rPr>
              <w:t>Functionality</w:t>
            </w:r>
          </w:p>
        </w:tc>
        <w:tc>
          <w:tcPr>
            <w:tcW w:w="3123" w:type="dxa"/>
            <w:tcBorders>
              <w:left w:val="single" w:sz="12" w:space="0" w:color="auto"/>
              <w:right w:val="single" w:sz="12" w:space="0" w:color="auto"/>
            </w:tcBorders>
            <w:shd w:val="clear" w:color="auto" w:fill="95B3D7" w:themeFill="accent1" w:themeFillTint="99"/>
            <w:vAlign w:val="center"/>
          </w:tcPr>
          <w:p w14:paraId="308749F6"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Marine safety information</w:t>
            </w:r>
          </w:p>
          <w:p w14:paraId="512D2C8C"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Marine security information</w:t>
            </w:r>
          </w:p>
          <w:p w14:paraId="4D12C9F4"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SSRMs</w:t>
            </w:r>
          </w:p>
          <w:p w14:paraId="64DA8056"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General purpose information communication</w:t>
            </w:r>
          </w:p>
        </w:tc>
        <w:tc>
          <w:tcPr>
            <w:tcW w:w="3119" w:type="dxa"/>
            <w:tcBorders>
              <w:left w:val="single" w:sz="12" w:space="0" w:color="auto"/>
              <w:right w:val="single" w:sz="12" w:space="0" w:color="auto"/>
            </w:tcBorders>
            <w:shd w:val="clear" w:color="auto" w:fill="95B3D7" w:themeFill="accent1" w:themeFillTint="99"/>
            <w:vAlign w:val="center"/>
          </w:tcPr>
          <w:p w14:paraId="2D7A5642" w14:textId="77777777" w:rsidR="00514003" w:rsidRPr="00F073C7" w:rsidRDefault="00514003" w:rsidP="00514003">
            <w:pPr>
              <w:pStyle w:val="ListParagraph"/>
              <w:numPr>
                <w:ilvl w:val="0"/>
                <w:numId w:val="3"/>
              </w:numPr>
              <w:tabs>
                <w:tab w:val="clear" w:pos="720"/>
              </w:tabs>
              <w:ind w:left="360"/>
              <w:rPr>
                <w:rFonts w:cs="Arial"/>
                <w:i/>
                <w:sz w:val="18"/>
                <w:szCs w:val="18"/>
                <w:lang w:val="en-US"/>
              </w:rPr>
            </w:pPr>
            <w:r w:rsidRPr="00F073C7">
              <w:rPr>
                <w:rFonts w:cs="Arial"/>
                <w:i/>
                <w:sz w:val="18"/>
                <w:szCs w:val="18"/>
                <w:lang w:val="en-US"/>
              </w:rPr>
              <w:t xml:space="preserve">General purpose data exchange </w:t>
            </w:r>
          </w:p>
          <w:p w14:paraId="494BF4D9" w14:textId="77777777" w:rsidR="00514003"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ins w:id="1423" w:author="Browning" w:date="2013-02-27T14:48:00Z"/>
                <w:rFonts w:cs="Arial"/>
                <w:i/>
                <w:sz w:val="18"/>
                <w:szCs w:val="18"/>
                <w:lang w:val="en-US"/>
              </w:rPr>
            </w:pPr>
            <w:r w:rsidRPr="00F073C7">
              <w:rPr>
                <w:rFonts w:cs="Arial"/>
                <w:i/>
                <w:sz w:val="18"/>
                <w:szCs w:val="18"/>
                <w:lang w:val="en-US"/>
              </w:rPr>
              <w:t>Robust high speed data exchange</w:t>
            </w:r>
          </w:p>
          <w:p w14:paraId="01FCFEA1" w14:textId="77777777" w:rsidR="007918FC" w:rsidRPr="00F073C7" w:rsidRDefault="007918FC"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ins w:id="1424" w:author="Browning" w:date="2013-02-27T14:48:00Z">
              <w:r>
                <w:rPr>
                  <w:rFonts w:cs="Arial"/>
                  <w:i/>
                  <w:sz w:val="18"/>
                  <w:szCs w:val="18"/>
                  <w:lang w:val="en-US"/>
                </w:rPr>
                <w:t>VDE satellite downlink</w:t>
              </w:r>
            </w:ins>
          </w:p>
        </w:tc>
        <w:tc>
          <w:tcPr>
            <w:tcW w:w="3265" w:type="dxa"/>
            <w:tcBorders>
              <w:left w:val="single" w:sz="12" w:space="0" w:color="auto"/>
            </w:tcBorders>
            <w:shd w:val="clear" w:color="auto" w:fill="E5B8B7"/>
            <w:vAlign w:val="center"/>
          </w:tcPr>
          <w:p w14:paraId="61C11923"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Safety of navigation</w:t>
            </w:r>
          </w:p>
          <w:p w14:paraId="47EE4BD4" w14:textId="77777777" w:rsidR="00514003" w:rsidRPr="00F073C7" w:rsidRDefault="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b/>
                <w:i/>
                <w:sz w:val="18"/>
                <w:szCs w:val="18"/>
                <w:lang w:val="en-US" w:eastAsia="en-AU"/>
              </w:rPr>
              <w:pPrChange w:id="1425" w:author="Browning" w:date="2013-02-27T14:50:00Z">
                <w:pPr>
                  <w:keepNext/>
                  <w:keepLines/>
                  <w:numPr>
                    <w:numId w:val="3"/>
                  </w:numPr>
                  <w:tabs>
                    <w:tab w:val="clear" w:pos="1134"/>
                    <w:tab w:val="clear" w:pos="1871"/>
                    <w:tab w:val="clear" w:pos="2268"/>
                    <w:tab w:val="num" w:pos="432"/>
                    <w:tab w:val="left" w:pos="567"/>
                    <w:tab w:val="num" w:pos="720"/>
                    <w:tab w:val="left" w:leader="dot" w:pos="7938"/>
                    <w:tab w:val="center" w:pos="9526"/>
                  </w:tabs>
                  <w:overflowPunct/>
                  <w:autoSpaceDE/>
                  <w:autoSpaceDN/>
                  <w:adjustRightInd/>
                  <w:spacing w:before="100" w:beforeAutospacing="1"/>
                  <w:ind w:left="432" w:hanging="360"/>
                  <w:textAlignment w:val="auto"/>
                  <w:outlineLvl w:val="3"/>
                </w:pPr>
              </w:pPrChange>
            </w:pPr>
            <w:r w:rsidRPr="00F073C7">
              <w:rPr>
                <w:rFonts w:cs="Arial"/>
                <w:i/>
                <w:sz w:val="18"/>
                <w:szCs w:val="18"/>
                <w:lang w:val="en-US"/>
              </w:rPr>
              <w:t xml:space="preserve">Maritime </w:t>
            </w:r>
            <w:del w:id="1426" w:author="Browning" w:date="2013-02-27T14:50:00Z">
              <w:r w:rsidRPr="00F073C7" w:rsidDel="00EB1642">
                <w:rPr>
                  <w:rFonts w:cs="Arial"/>
                  <w:i/>
                  <w:sz w:val="18"/>
                  <w:szCs w:val="18"/>
                  <w:lang w:val="en-US"/>
                </w:rPr>
                <w:delText>and inland distress and safety communications (Subject to inclusion in GMDSS Modernization by IMO)</w:delText>
              </w:r>
            </w:del>
            <w:ins w:id="1427" w:author="Browning" w:date="2013-02-27T14:50:00Z">
              <w:r w:rsidR="00EB1642">
                <w:rPr>
                  <w:rFonts w:cs="Arial"/>
                  <w:i/>
                  <w:sz w:val="18"/>
                  <w:szCs w:val="18"/>
                  <w:lang w:val="en-US"/>
                </w:rPr>
                <w:t xml:space="preserve">locating devices </w:t>
              </w:r>
            </w:ins>
          </w:p>
        </w:tc>
        <w:tc>
          <w:tcPr>
            <w:tcW w:w="3119" w:type="dxa"/>
            <w:tcBorders>
              <w:right w:val="single" w:sz="12" w:space="0" w:color="auto"/>
            </w:tcBorders>
            <w:shd w:val="clear" w:color="auto" w:fill="E5B8B7"/>
            <w:vAlign w:val="center"/>
          </w:tcPr>
          <w:p w14:paraId="1BDFD504"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del w:id="1428" w:author="Browning" w:date="2013-02-27T14:50:00Z">
              <w:r w:rsidRPr="00F073C7" w:rsidDel="00EB1642">
                <w:rPr>
                  <w:rFonts w:cs="Arial"/>
                  <w:i/>
                  <w:sz w:val="18"/>
                  <w:szCs w:val="18"/>
                  <w:lang w:val="en-US"/>
                </w:rPr>
                <w:delText xml:space="preserve">Space </w:delText>
              </w:r>
            </w:del>
            <w:ins w:id="1429" w:author="Browning" w:date="2013-02-27T14:50:00Z">
              <w:r w:rsidR="00EB1642" w:rsidRPr="00F073C7">
                <w:rPr>
                  <w:rFonts w:cs="Arial"/>
                  <w:i/>
                  <w:sz w:val="18"/>
                  <w:szCs w:val="18"/>
                  <w:lang w:val="en-US"/>
                </w:rPr>
                <w:t>S</w:t>
              </w:r>
              <w:r w:rsidR="00EB1642">
                <w:rPr>
                  <w:rFonts w:cs="Arial"/>
                  <w:i/>
                  <w:sz w:val="18"/>
                  <w:szCs w:val="18"/>
                  <w:lang w:val="en-US"/>
                </w:rPr>
                <w:t>atellite</w:t>
              </w:r>
              <w:r w:rsidR="00EB1642" w:rsidRPr="00F073C7">
                <w:rPr>
                  <w:rFonts w:cs="Arial"/>
                  <w:i/>
                  <w:sz w:val="18"/>
                  <w:szCs w:val="18"/>
                  <w:lang w:val="en-US"/>
                </w:rPr>
                <w:t xml:space="preserve"> </w:t>
              </w:r>
            </w:ins>
            <w:r w:rsidRPr="00F073C7">
              <w:rPr>
                <w:rFonts w:cs="Arial"/>
                <w:i/>
                <w:sz w:val="18"/>
                <w:szCs w:val="18"/>
                <w:lang w:val="en-US"/>
              </w:rPr>
              <w:t xml:space="preserve">detection of AIS </w:t>
            </w:r>
          </w:p>
          <w:p w14:paraId="74FBBB7D" w14:textId="77777777" w:rsidR="00514003" w:rsidRPr="00F073C7" w:rsidRDefault="00EB1642">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Change w:id="1430" w:author="Browning" w:date="2013-02-27T14:50:00Z">
                <w:pPr>
                  <w:keepLines/>
                  <w:numPr>
                    <w:numId w:val="3"/>
                  </w:numPr>
                  <w:tabs>
                    <w:tab w:val="clear" w:pos="1134"/>
                    <w:tab w:val="clear" w:pos="1871"/>
                    <w:tab w:val="clear" w:pos="2268"/>
                    <w:tab w:val="num" w:pos="432"/>
                    <w:tab w:val="left" w:pos="567"/>
                    <w:tab w:val="num" w:pos="720"/>
                    <w:tab w:val="left" w:leader="dot" w:pos="7938"/>
                    <w:tab w:val="center" w:pos="9526"/>
                  </w:tabs>
                  <w:overflowPunct/>
                  <w:autoSpaceDE/>
                  <w:autoSpaceDN/>
                  <w:adjustRightInd/>
                  <w:spacing w:before="0"/>
                  <w:ind w:left="432" w:hanging="360"/>
                  <w:textAlignment w:val="auto"/>
                </w:pPr>
              </w:pPrChange>
            </w:pPr>
            <w:ins w:id="1431" w:author="Browning" w:date="2013-02-27T14:50:00Z">
              <w:r>
                <w:rPr>
                  <w:rFonts w:cs="Arial"/>
                  <w:i/>
                  <w:sz w:val="18"/>
                  <w:szCs w:val="18"/>
                  <w:lang w:val="en-US"/>
                </w:rPr>
                <w:t xml:space="preserve">Possible support of </w:t>
              </w:r>
            </w:ins>
            <w:del w:id="1432" w:author="Browning" w:date="2013-02-27T14:50:00Z">
              <w:r w:rsidR="00514003" w:rsidRPr="00F073C7" w:rsidDel="00EB1642">
                <w:rPr>
                  <w:rFonts w:cs="Arial"/>
                  <w:i/>
                  <w:sz w:val="18"/>
                  <w:szCs w:val="18"/>
                  <w:lang w:val="en-US"/>
                </w:rPr>
                <w:delText>F</w:delText>
              </w:r>
            </w:del>
            <w:ins w:id="1433" w:author="Browning" w:date="2013-02-27T14:50:00Z">
              <w:r>
                <w:rPr>
                  <w:rFonts w:cs="Arial"/>
                  <w:i/>
                  <w:sz w:val="18"/>
                  <w:szCs w:val="18"/>
                  <w:lang w:val="en-US"/>
                </w:rPr>
                <w:t>f</w:t>
              </w:r>
            </w:ins>
            <w:r w:rsidR="00514003" w:rsidRPr="00F073C7">
              <w:rPr>
                <w:rFonts w:cs="Arial"/>
                <w:i/>
                <w:sz w:val="18"/>
                <w:szCs w:val="18"/>
                <w:lang w:val="en-US"/>
              </w:rPr>
              <w:t>uture SAR</w:t>
            </w:r>
          </w:p>
        </w:tc>
      </w:tr>
      <w:tr w:rsidR="00514003" w:rsidRPr="00F073C7" w14:paraId="40EFB2C3" w14:textId="77777777">
        <w:trPr>
          <w:cantSplit/>
          <w:trHeight w:val="1269"/>
        </w:trPr>
        <w:tc>
          <w:tcPr>
            <w:tcW w:w="1980" w:type="dxa"/>
            <w:tcBorders>
              <w:left w:val="single" w:sz="12" w:space="0" w:color="auto"/>
              <w:right w:val="single" w:sz="12" w:space="0" w:color="auto"/>
            </w:tcBorders>
            <w:shd w:val="clear" w:color="auto" w:fill="CCFF33"/>
            <w:vAlign w:val="center"/>
          </w:tcPr>
          <w:p w14:paraId="6133B106" w14:textId="77777777" w:rsidR="00514003" w:rsidRPr="00F073C7" w:rsidRDefault="00514003">
            <w:pPr>
              <w:rPr>
                <w:rFonts w:cs="Arial"/>
                <w:b/>
                <w:sz w:val="20"/>
                <w:lang w:val="en-US" w:eastAsia="en-AU"/>
              </w:rPr>
            </w:pPr>
            <w:r w:rsidRPr="00F073C7">
              <w:rPr>
                <w:rFonts w:cs="Arial"/>
                <w:b/>
                <w:sz w:val="20"/>
                <w:lang w:val="en-US"/>
              </w:rPr>
              <w:t>Message types</w:t>
            </w:r>
          </w:p>
          <w:p w14:paraId="171B25E6" w14:textId="77777777" w:rsidR="00514003" w:rsidRPr="00F073C7" w:rsidRDefault="00514003">
            <w:pPr>
              <w:rPr>
                <w:rFonts w:cs="Arial"/>
                <w:b/>
                <w:sz w:val="20"/>
                <w:lang w:val="en-US" w:eastAsia="en-AU"/>
              </w:rPr>
            </w:pPr>
            <w:r w:rsidRPr="00F073C7">
              <w:rPr>
                <w:rFonts w:cs="Arial"/>
                <w:b/>
                <w:sz w:val="20"/>
                <w:lang w:val="en-US"/>
              </w:rPr>
              <w:t>for AIS protocol</w:t>
            </w:r>
          </w:p>
        </w:tc>
        <w:tc>
          <w:tcPr>
            <w:tcW w:w="3123" w:type="dxa"/>
            <w:tcBorders>
              <w:left w:val="single" w:sz="12" w:space="0" w:color="auto"/>
              <w:right w:val="single" w:sz="12" w:space="0" w:color="auto"/>
            </w:tcBorders>
            <w:shd w:val="clear" w:color="auto" w:fill="95B3D7" w:themeFill="accent1" w:themeFillTint="99"/>
            <w:vAlign w:val="center"/>
          </w:tcPr>
          <w:p w14:paraId="07899F8E"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 xml:space="preserve">IMO SN.1/ Circ.289 international application specific  messages </w:t>
            </w:r>
          </w:p>
          <w:p w14:paraId="45BACA80"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 xml:space="preserve">Regional application specific messages </w:t>
            </w:r>
          </w:p>
          <w:p w14:paraId="29F76805"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Base Station</w:t>
            </w:r>
          </w:p>
        </w:tc>
        <w:tc>
          <w:tcPr>
            <w:tcW w:w="3119" w:type="dxa"/>
            <w:tcBorders>
              <w:left w:val="single" w:sz="12" w:space="0" w:color="auto"/>
              <w:right w:val="single" w:sz="12" w:space="0" w:color="auto"/>
            </w:tcBorders>
            <w:shd w:val="clear" w:color="auto" w:fill="95B3D7" w:themeFill="accent1" w:themeFillTint="99"/>
            <w:vAlign w:val="center"/>
          </w:tcPr>
          <w:p w14:paraId="135E414A" w14:textId="77777777" w:rsidR="00514003" w:rsidRPr="00F073C7" w:rsidRDefault="00514003" w:rsidP="00514003">
            <w:pPr>
              <w:spacing w:before="100" w:beforeAutospacing="1"/>
              <w:ind w:left="72"/>
              <w:rPr>
                <w:rFonts w:cs="Arial"/>
                <w:i/>
                <w:sz w:val="18"/>
                <w:szCs w:val="18"/>
                <w:lang w:val="en-US"/>
              </w:rPr>
            </w:pPr>
          </w:p>
        </w:tc>
        <w:tc>
          <w:tcPr>
            <w:tcW w:w="3265" w:type="dxa"/>
            <w:tcBorders>
              <w:left w:val="single" w:sz="12" w:space="0" w:color="auto"/>
            </w:tcBorders>
            <w:shd w:val="clear" w:color="auto" w:fill="E5B8B7"/>
            <w:vAlign w:val="center"/>
          </w:tcPr>
          <w:p w14:paraId="21FB7393"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Vessel identification</w:t>
            </w:r>
          </w:p>
          <w:p w14:paraId="468D9103"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Vessel dynamic data</w:t>
            </w:r>
          </w:p>
          <w:p w14:paraId="40010C49"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Vessel static data</w:t>
            </w:r>
          </w:p>
          <w:p w14:paraId="03413174"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Voyage related data</w:t>
            </w:r>
          </w:p>
          <w:p w14:paraId="7712D5F3"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Aids to Navigation</w:t>
            </w:r>
          </w:p>
          <w:p w14:paraId="28A6CEEE"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Base Station</w:t>
            </w:r>
          </w:p>
        </w:tc>
        <w:tc>
          <w:tcPr>
            <w:tcW w:w="3119" w:type="dxa"/>
            <w:tcBorders>
              <w:right w:val="single" w:sz="12" w:space="0" w:color="auto"/>
            </w:tcBorders>
            <w:shd w:val="clear" w:color="auto" w:fill="E5B8B7"/>
            <w:vAlign w:val="center"/>
          </w:tcPr>
          <w:p w14:paraId="225D5069"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del w:id="1434" w:author="Browning" w:date="2013-02-27T14:50:00Z">
              <w:r w:rsidRPr="00F073C7" w:rsidDel="00EB1642">
                <w:rPr>
                  <w:rFonts w:cs="Arial"/>
                  <w:i/>
                  <w:sz w:val="18"/>
                  <w:szCs w:val="18"/>
                  <w:lang w:val="en-US"/>
                </w:rPr>
                <w:delText xml:space="preserve">Space </w:delText>
              </w:r>
            </w:del>
            <w:ins w:id="1435" w:author="Browning" w:date="2013-02-27T14:50:00Z">
              <w:r w:rsidR="00EB1642" w:rsidRPr="00F073C7">
                <w:rPr>
                  <w:rFonts w:cs="Arial"/>
                  <w:i/>
                  <w:sz w:val="18"/>
                  <w:szCs w:val="18"/>
                  <w:lang w:val="en-US"/>
                </w:rPr>
                <w:t>S</w:t>
              </w:r>
              <w:r w:rsidR="00EB1642">
                <w:rPr>
                  <w:rFonts w:cs="Arial"/>
                  <w:i/>
                  <w:sz w:val="18"/>
                  <w:szCs w:val="18"/>
                  <w:lang w:val="en-US"/>
                </w:rPr>
                <w:t>atellite</w:t>
              </w:r>
              <w:r w:rsidR="00EB1642" w:rsidRPr="00F073C7">
                <w:rPr>
                  <w:rFonts w:cs="Arial"/>
                  <w:i/>
                  <w:sz w:val="18"/>
                  <w:szCs w:val="18"/>
                  <w:lang w:val="en-US"/>
                </w:rPr>
                <w:t xml:space="preserve"> </w:t>
              </w:r>
            </w:ins>
            <w:r w:rsidRPr="00F073C7">
              <w:rPr>
                <w:rFonts w:cs="Arial"/>
                <w:i/>
                <w:sz w:val="18"/>
                <w:szCs w:val="18"/>
                <w:lang w:val="en-US"/>
              </w:rPr>
              <w:t>detection of AIS</w:t>
            </w:r>
          </w:p>
          <w:p w14:paraId="70E29EB6"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del w:id="1436" w:author="Browning" w:date="2013-02-27T14:51:00Z">
              <w:r w:rsidRPr="00F073C7" w:rsidDel="00EB1642">
                <w:rPr>
                  <w:rFonts w:cs="Arial"/>
                  <w:i/>
                  <w:sz w:val="18"/>
                  <w:szCs w:val="18"/>
                  <w:lang w:val="en-US"/>
                </w:rPr>
                <w:delText>Other messages for</w:delText>
              </w:r>
            </w:del>
            <w:ins w:id="1437" w:author="Browning" w:date="2013-02-27T14:51:00Z">
              <w:r w:rsidR="00EB1642">
                <w:rPr>
                  <w:rFonts w:cs="Arial"/>
                  <w:i/>
                  <w:sz w:val="18"/>
                  <w:szCs w:val="18"/>
                  <w:lang w:val="en-US"/>
                </w:rPr>
                <w:t>Possible</w:t>
              </w:r>
            </w:ins>
            <w:r w:rsidRPr="00F073C7">
              <w:rPr>
                <w:rFonts w:cs="Arial"/>
                <w:i/>
                <w:sz w:val="18"/>
                <w:szCs w:val="18"/>
                <w:lang w:val="en-US"/>
              </w:rPr>
              <w:t xml:space="preserve"> support of future SAR</w:t>
            </w:r>
          </w:p>
        </w:tc>
      </w:tr>
      <w:tr w:rsidR="00514003" w:rsidRPr="00F073C7" w14:paraId="20158F2C" w14:textId="77777777">
        <w:trPr>
          <w:cantSplit/>
          <w:trHeight w:val="1834"/>
        </w:trPr>
        <w:tc>
          <w:tcPr>
            <w:tcW w:w="1980" w:type="dxa"/>
            <w:tcBorders>
              <w:left w:val="single" w:sz="12" w:space="0" w:color="auto"/>
              <w:right w:val="single" w:sz="12" w:space="0" w:color="auto"/>
            </w:tcBorders>
            <w:shd w:val="clear" w:color="auto" w:fill="CCFF33"/>
            <w:vAlign w:val="center"/>
          </w:tcPr>
          <w:p w14:paraId="46A9CC6A" w14:textId="77777777" w:rsidR="00514003" w:rsidRPr="00F073C7" w:rsidRDefault="00514003">
            <w:pPr>
              <w:rPr>
                <w:rFonts w:cs="Arial"/>
                <w:b/>
                <w:sz w:val="20"/>
                <w:lang w:val="en-US" w:eastAsia="en-AU"/>
              </w:rPr>
            </w:pPr>
            <w:r w:rsidRPr="00F073C7">
              <w:rPr>
                <w:rFonts w:cs="Arial"/>
                <w:b/>
                <w:sz w:val="20"/>
                <w:lang w:val="en-US"/>
              </w:rPr>
              <w:t>Sub functionality</w:t>
            </w:r>
          </w:p>
        </w:tc>
        <w:tc>
          <w:tcPr>
            <w:tcW w:w="3123" w:type="dxa"/>
            <w:tcBorders>
              <w:left w:val="single" w:sz="12" w:space="0" w:color="auto"/>
              <w:right w:val="single" w:sz="12" w:space="0" w:color="auto"/>
            </w:tcBorders>
            <w:shd w:val="clear" w:color="auto" w:fill="95B3D7" w:themeFill="accent1" w:themeFillTint="99"/>
            <w:vAlign w:val="center"/>
          </w:tcPr>
          <w:p w14:paraId="7B13D5B9"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 xml:space="preserve">Area warnings and advice </w:t>
            </w:r>
          </w:p>
          <w:p w14:paraId="42FB0488"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 xml:space="preserve">Meteorological and </w:t>
            </w:r>
            <w:del w:id="1438" w:author="Browning" w:date="2013-02-27T14:49:00Z">
              <w:r w:rsidRPr="00F073C7" w:rsidDel="007918FC">
                <w:rPr>
                  <w:rFonts w:cs="Arial"/>
                  <w:i/>
                  <w:sz w:val="18"/>
                  <w:szCs w:val="18"/>
                  <w:lang w:val="en-US"/>
                </w:rPr>
                <w:delText xml:space="preserve">hydrological </w:delText>
              </w:r>
            </w:del>
            <w:ins w:id="1439" w:author="Browning" w:date="2013-02-27T14:49:00Z">
              <w:r w:rsidR="007C0923">
                <w:rPr>
                  <w:rFonts w:cs="Arial"/>
                  <w:i/>
                  <w:sz w:val="18"/>
                  <w:szCs w:val="18"/>
                  <w:lang w:val="en-US"/>
                </w:rPr>
                <w:t>hydrographic</w:t>
              </w:r>
              <w:r w:rsidR="007918FC" w:rsidRPr="00F073C7">
                <w:rPr>
                  <w:rFonts w:cs="Arial"/>
                  <w:i/>
                  <w:sz w:val="18"/>
                  <w:szCs w:val="18"/>
                  <w:lang w:val="en-US"/>
                </w:rPr>
                <w:t xml:space="preserve"> </w:t>
              </w:r>
            </w:ins>
            <w:r w:rsidRPr="00F073C7">
              <w:rPr>
                <w:rFonts w:cs="Arial"/>
                <w:i/>
                <w:sz w:val="18"/>
                <w:szCs w:val="18"/>
                <w:lang w:val="en-US"/>
              </w:rPr>
              <w:t>data</w:t>
            </w:r>
          </w:p>
          <w:p w14:paraId="32E9A5A8"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Traffic management</w:t>
            </w:r>
          </w:p>
          <w:p w14:paraId="4884E61D"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F073C7">
              <w:rPr>
                <w:rFonts w:cs="Arial"/>
                <w:i/>
                <w:sz w:val="18"/>
                <w:szCs w:val="18"/>
                <w:lang w:val="en-US"/>
              </w:rPr>
              <w:t>Ship-shore data exchange</w:t>
            </w:r>
          </w:p>
          <w:p w14:paraId="2D7CB656"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Channel management</w:t>
            </w:r>
          </w:p>
        </w:tc>
        <w:tc>
          <w:tcPr>
            <w:tcW w:w="3119" w:type="dxa"/>
            <w:tcBorders>
              <w:left w:val="single" w:sz="12" w:space="0" w:color="auto"/>
              <w:right w:val="single" w:sz="12" w:space="0" w:color="auto"/>
            </w:tcBorders>
            <w:shd w:val="clear" w:color="auto" w:fill="95B3D7" w:themeFill="accent1" w:themeFillTint="99"/>
            <w:vAlign w:val="center"/>
          </w:tcPr>
          <w:p w14:paraId="246BC5E1" w14:textId="77777777" w:rsidR="00514003"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ins w:id="1440" w:author="Browning" w:date="2013-02-27T14:49:00Z"/>
                <w:rFonts w:cs="Arial"/>
                <w:i/>
                <w:sz w:val="18"/>
                <w:szCs w:val="18"/>
                <w:lang w:val="en-US"/>
              </w:rPr>
            </w:pPr>
            <w:r w:rsidRPr="00F073C7">
              <w:rPr>
                <w:rFonts w:cs="Arial"/>
                <w:i/>
                <w:sz w:val="18"/>
                <w:szCs w:val="18"/>
                <w:lang w:val="en-US"/>
              </w:rPr>
              <w:t>High message payload</w:t>
            </w:r>
          </w:p>
          <w:p w14:paraId="55930AE6" w14:textId="77777777" w:rsidR="007918FC" w:rsidRPr="00F073C7" w:rsidRDefault="007918FC">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Change w:id="1441" w:author="Ross Norsworthy" w:date="2013-02-28T09:43:00Z">
                <w:pPr>
                  <w:keepLines/>
                  <w:numPr>
                    <w:numId w:val="3"/>
                  </w:numPr>
                  <w:tabs>
                    <w:tab w:val="clear" w:pos="1134"/>
                    <w:tab w:val="clear" w:pos="1871"/>
                    <w:tab w:val="clear" w:pos="2268"/>
                    <w:tab w:val="num" w:pos="432"/>
                    <w:tab w:val="left" w:pos="567"/>
                    <w:tab w:val="num" w:pos="720"/>
                    <w:tab w:val="left" w:leader="dot" w:pos="7938"/>
                    <w:tab w:val="center" w:pos="9526"/>
                  </w:tabs>
                  <w:overflowPunct/>
                  <w:autoSpaceDE/>
                  <w:autoSpaceDN/>
                  <w:adjustRightInd/>
                  <w:spacing w:before="100" w:beforeAutospacing="1"/>
                  <w:ind w:left="720" w:hanging="360"/>
                  <w:textAlignment w:val="auto"/>
                </w:pPr>
              </w:pPrChange>
            </w:pPr>
            <w:ins w:id="1442" w:author="Browning" w:date="2013-02-27T14:49:00Z">
              <w:del w:id="1443" w:author="Ross Norsworthy" w:date="2013-02-28T09:42:00Z">
                <w:r w:rsidDel="001772D7">
                  <w:rPr>
                    <w:rFonts w:cs="Arial"/>
                    <w:i/>
                    <w:sz w:val="18"/>
                    <w:szCs w:val="18"/>
                    <w:lang w:val="en-US"/>
                  </w:rPr>
                  <w:delText>Long</w:delText>
                </w:r>
              </w:del>
              <w:del w:id="1444" w:author="Ross Norsworthy" w:date="2013-02-28T09:43:00Z">
                <w:r w:rsidDel="001772D7">
                  <w:rPr>
                    <w:rFonts w:cs="Arial"/>
                    <w:i/>
                    <w:sz w:val="18"/>
                    <w:szCs w:val="18"/>
                    <w:lang w:val="en-US"/>
                  </w:rPr>
                  <w:delText xml:space="preserve"> Range s</w:delText>
                </w:r>
              </w:del>
            </w:ins>
            <w:ins w:id="1445" w:author="Ross Norsworthy" w:date="2013-02-28T09:43:00Z">
              <w:r w:rsidR="001772D7">
                <w:rPr>
                  <w:rFonts w:cs="Arial"/>
                  <w:i/>
                  <w:sz w:val="18"/>
                  <w:szCs w:val="18"/>
                  <w:lang w:val="en-US"/>
                </w:rPr>
                <w:t>S</w:t>
              </w:r>
            </w:ins>
            <w:ins w:id="1446" w:author="Browning" w:date="2013-02-27T14:49:00Z">
              <w:r>
                <w:rPr>
                  <w:rFonts w:cs="Arial"/>
                  <w:i/>
                  <w:sz w:val="18"/>
                  <w:szCs w:val="18"/>
                  <w:lang w:val="en-US"/>
                </w:rPr>
                <w:t>atellite downlink</w:t>
              </w:r>
            </w:ins>
          </w:p>
        </w:tc>
        <w:tc>
          <w:tcPr>
            <w:tcW w:w="3265" w:type="dxa"/>
            <w:tcBorders>
              <w:left w:val="single" w:sz="12" w:space="0" w:color="auto"/>
            </w:tcBorders>
            <w:shd w:val="clear" w:color="auto" w:fill="E5B8B7"/>
            <w:vAlign w:val="center"/>
          </w:tcPr>
          <w:p w14:paraId="0516024F"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Ship to ship collision avoidance</w:t>
            </w:r>
          </w:p>
          <w:p w14:paraId="386341A1"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 xml:space="preserve">VTS </w:t>
            </w:r>
          </w:p>
          <w:p w14:paraId="52D9886A"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Tracking of ships</w:t>
            </w:r>
          </w:p>
          <w:p w14:paraId="7E533CEB"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Locating in SAR</w:t>
            </w:r>
          </w:p>
          <w:p w14:paraId="5A551195"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VDL control (by Base Station)</w:t>
            </w:r>
          </w:p>
        </w:tc>
        <w:tc>
          <w:tcPr>
            <w:tcW w:w="3119" w:type="dxa"/>
            <w:tcBorders>
              <w:right w:val="single" w:sz="12" w:space="0" w:color="auto"/>
            </w:tcBorders>
            <w:shd w:val="clear" w:color="auto" w:fill="E5B8B7"/>
            <w:vAlign w:val="center"/>
          </w:tcPr>
          <w:p w14:paraId="0C90780B" w14:textId="77777777" w:rsidR="00514003" w:rsidRPr="00F073C7" w:rsidRDefault="00514003" w:rsidP="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Detection of vessels by coastal states beyond range of coastal AIS base stations</w:t>
            </w:r>
          </w:p>
          <w:p w14:paraId="1D59FB97" w14:textId="77777777" w:rsidR="00514003" w:rsidRPr="00F073C7" w:rsidRDefault="00514003">
            <w:pPr>
              <w:numPr>
                <w:ilvl w:val="0"/>
                <w:numId w:val="3"/>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Change w:id="1447" w:author="Browning" w:date="2013-02-27T14:51:00Z">
                <w:pPr>
                  <w:keepLines/>
                  <w:numPr>
                    <w:numId w:val="3"/>
                  </w:numPr>
                  <w:tabs>
                    <w:tab w:val="clear" w:pos="1134"/>
                    <w:tab w:val="clear" w:pos="1871"/>
                    <w:tab w:val="clear" w:pos="2268"/>
                    <w:tab w:val="num" w:pos="432"/>
                    <w:tab w:val="left" w:pos="567"/>
                    <w:tab w:val="num" w:pos="720"/>
                    <w:tab w:val="left" w:leader="dot" w:pos="7938"/>
                    <w:tab w:val="center" w:pos="9526"/>
                  </w:tabs>
                  <w:overflowPunct/>
                  <w:autoSpaceDE/>
                  <w:autoSpaceDN/>
                  <w:adjustRightInd/>
                  <w:spacing w:before="0"/>
                  <w:ind w:left="432" w:hanging="360"/>
                  <w:textAlignment w:val="auto"/>
                </w:pPr>
              </w:pPrChange>
            </w:pPr>
            <w:del w:id="1448" w:author="Browning" w:date="2013-02-27T14:51:00Z">
              <w:r w:rsidRPr="00F073C7" w:rsidDel="00EB1642">
                <w:rPr>
                  <w:rFonts w:cs="Arial"/>
                  <w:i/>
                  <w:sz w:val="18"/>
                  <w:szCs w:val="18"/>
                  <w:lang w:val="en-US"/>
                </w:rPr>
                <w:delText>Future distress alerting (Subject to inclusion in GMDSS Modernization by IMO)</w:delText>
              </w:r>
            </w:del>
          </w:p>
        </w:tc>
      </w:tr>
    </w:tbl>
    <w:p w14:paraId="7622511D" w14:textId="77777777" w:rsidR="00514003" w:rsidRPr="00F073C7" w:rsidRDefault="00514003" w:rsidP="00514003">
      <w:pPr>
        <w:pStyle w:val="BodyText"/>
        <w:rPr>
          <w:lang w:val="en-US"/>
        </w:rPr>
      </w:pPr>
    </w:p>
    <w:p w14:paraId="1D8EC657" w14:textId="77777777" w:rsidR="00514003" w:rsidRPr="00F073C7" w:rsidRDefault="00514003" w:rsidP="00514003">
      <w:pPr>
        <w:pStyle w:val="Heading1"/>
        <w:ind w:left="567" w:firstLine="0"/>
        <w:rPr>
          <w:lang w:val="en-US"/>
        </w:rPr>
        <w:sectPr w:rsidR="00514003" w:rsidRPr="00F073C7">
          <w:headerReference w:type="default" r:id="rId12"/>
          <w:pgSz w:w="16838" w:h="11906" w:orient="landscape"/>
          <w:pgMar w:top="1418" w:right="1134" w:bottom="1418" w:left="1418" w:header="709" w:footer="709" w:gutter="0"/>
          <w:cols w:space="708"/>
          <w:docGrid w:linePitch="360"/>
        </w:sectPr>
      </w:pPr>
    </w:p>
    <w:p w14:paraId="095BB460" w14:textId="77777777" w:rsidR="00514003" w:rsidRPr="00474B57" w:rsidRDefault="00474B57" w:rsidP="00474B57">
      <w:pPr>
        <w:pStyle w:val="Heading2"/>
      </w:pPr>
      <w:bookmarkStart w:id="1449" w:name="_Toc320695966"/>
      <w:bookmarkStart w:id="1450" w:name="_Toc319126026"/>
      <w:r>
        <w:t>4.2</w:t>
      </w:r>
      <w:r>
        <w:tab/>
      </w:r>
      <w:r w:rsidR="00514003" w:rsidRPr="00474B57">
        <w:t>Outcome</w:t>
      </w:r>
      <w:bookmarkEnd w:id="1449"/>
    </w:p>
    <w:p w14:paraId="1E238644" w14:textId="77777777" w:rsidR="00514003" w:rsidRPr="00F073C7" w:rsidRDefault="00514003" w:rsidP="00474B57">
      <w:pPr>
        <w:rPr>
          <w:lang w:val="en-US"/>
        </w:rPr>
      </w:pPr>
      <w:r w:rsidRPr="00C670D3">
        <w:rPr>
          <w:lang w:val="en-US"/>
        </w:rPr>
        <w:t>This p</w:t>
      </w:r>
      <w:r>
        <w:rPr>
          <w:lang w:val="en-US"/>
        </w:rPr>
        <w:t>lan will provide a robust high</w:t>
      </w:r>
      <w:r w:rsidRPr="00C670D3">
        <w:rPr>
          <w:lang w:val="en-US"/>
        </w:rPr>
        <w:t>-speed VHF data exchange capability. Additionally, this</w:t>
      </w:r>
      <w:r w:rsidRPr="00F073C7">
        <w:rPr>
          <w:lang w:val="en-US"/>
        </w:rPr>
        <w:t xml:space="preserve"> plan will thus address the present problem of increasingly congested conditions on AIS-1 and AIS-2, enable much better satellite detection of AIS even in crowded sea areas, and ensure that marine safety information can be disseminated effectively.</w:t>
      </w:r>
      <w:r>
        <w:rPr>
          <w:lang w:val="en-US"/>
        </w:rPr>
        <w:t xml:space="preserve"> </w:t>
      </w:r>
    </w:p>
    <w:p w14:paraId="53E2ABCE" w14:textId="77777777" w:rsidR="00514003" w:rsidRPr="00474B57" w:rsidRDefault="00474B57" w:rsidP="00474B57">
      <w:pPr>
        <w:pStyle w:val="Heading1"/>
        <w:rPr>
          <w:rStyle w:val="Strong"/>
          <w:b/>
          <w:sz w:val="24"/>
        </w:rPr>
      </w:pPr>
      <w:bookmarkStart w:id="1451" w:name="_Toc320695967"/>
      <w:r>
        <w:rPr>
          <w:rStyle w:val="Strong"/>
          <w:b/>
          <w:bCs w:val="0"/>
        </w:rPr>
        <w:t>5</w:t>
      </w:r>
      <w:r>
        <w:rPr>
          <w:rStyle w:val="Strong"/>
          <w:b/>
          <w:bCs w:val="0"/>
        </w:rPr>
        <w:tab/>
      </w:r>
      <w:r w:rsidR="00514003" w:rsidRPr="00474B57">
        <w:rPr>
          <w:rStyle w:val="Strong"/>
          <w:b/>
          <w:bCs w:val="0"/>
        </w:rPr>
        <w:t xml:space="preserve">Action planned by </w:t>
      </w:r>
      <w:bookmarkEnd w:id="1450"/>
      <w:r w:rsidR="00514003" w:rsidRPr="00474B57">
        <w:rPr>
          <w:rStyle w:val="Strong"/>
          <w:b/>
          <w:bCs w:val="0"/>
        </w:rPr>
        <w:t>IALA</w:t>
      </w:r>
      <w:bookmarkEnd w:id="1451"/>
    </w:p>
    <w:p w14:paraId="39E5D427" w14:textId="77777777" w:rsidR="00514003" w:rsidRPr="00F073C7" w:rsidRDefault="00514003" w:rsidP="00474B57">
      <w:pPr>
        <w:rPr>
          <w:lang w:val="en-US" w:eastAsia="de-DE"/>
        </w:rPr>
      </w:pPr>
      <w:r w:rsidRPr="00F073C7">
        <w:rPr>
          <w:lang w:val="en-US" w:eastAsia="de-DE"/>
        </w:rPr>
        <w:t>IALA inten</w:t>
      </w:r>
      <w:r>
        <w:rPr>
          <w:lang w:val="en-US" w:eastAsia="de-DE"/>
        </w:rPr>
        <w:t>ds to take the following action:</w:t>
      </w:r>
    </w:p>
    <w:p w14:paraId="4108BF99" w14:textId="77777777" w:rsidR="00514003" w:rsidRPr="00F073C7" w:rsidRDefault="00474B57" w:rsidP="00AF21C6">
      <w:pPr>
        <w:pStyle w:val="enumlev1"/>
        <w:rPr>
          <w:lang w:val="en-US" w:eastAsia="de-DE"/>
        </w:rPr>
      </w:pPr>
      <w:r>
        <w:rPr>
          <w:lang w:val="en-US" w:eastAsia="de-DE"/>
        </w:rPr>
        <w:t>–</w:t>
      </w:r>
      <w:r>
        <w:rPr>
          <w:lang w:val="en-US" w:eastAsia="de-DE"/>
        </w:rPr>
        <w:tab/>
      </w:r>
      <w:del w:id="1452" w:author="Browning" w:date="2013-02-27T15:15:00Z">
        <w:r w:rsidR="00AF21C6" w:rsidRPr="00F073C7" w:rsidDel="00BE0CE8">
          <w:rPr>
            <w:lang w:val="en-US" w:eastAsia="de-DE"/>
          </w:rPr>
          <w:delText>u</w:delText>
        </w:r>
        <w:r w:rsidR="00514003" w:rsidRPr="00F073C7" w:rsidDel="00BE0CE8">
          <w:rPr>
            <w:lang w:val="en-US" w:eastAsia="de-DE"/>
          </w:rPr>
          <w:delText xml:space="preserve">pdate </w:delText>
        </w:r>
      </w:del>
      <w:ins w:id="1453" w:author="Browning" w:date="2013-02-27T15:15:00Z">
        <w:r w:rsidR="00BE0CE8">
          <w:rPr>
            <w:lang w:val="en-US" w:eastAsia="de-DE"/>
          </w:rPr>
          <w:t>contribute to</w:t>
        </w:r>
        <w:r w:rsidR="00BE0CE8" w:rsidRPr="00F073C7">
          <w:rPr>
            <w:lang w:val="en-US" w:eastAsia="de-DE"/>
          </w:rPr>
          <w:t xml:space="preserve"> </w:t>
        </w:r>
      </w:ins>
      <w:r w:rsidR="00514003" w:rsidRPr="00F073C7">
        <w:rPr>
          <w:lang w:val="en-US" w:eastAsia="de-DE"/>
        </w:rPr>
        <w:t xml:space="preserve">the VHF portion of the </w:t>
      </w:r>
      <w:del w:id="1454" w:author="Browning" w:date="2013-02-27T15:13:00Z">
        <w:r w:rsidR="00514003" w:rsidRPr="00F073C7" w:rsidDel="00BE0CE8">
          <w:rPr>
            <w:lang w:val="en-US" w:eastAsia="de-DE"/>
          </w:rPr>
          <w:delText xml:space="preserve">MRCP </w:delText>
        </w:r>
      </w:del>
      <w:ins w:id="1455" w:author="Browning" w:date="2013-02-27T15:13:00Z">
        <w:r w:rsidR="00BE0CE8">
          <w:rPr>
            <w:lang w:val="en-US" w:eastAsia="de-DE"/>
          </w:rPr>
          <w:t xml:space="preserve">Working </w:t>
        </w:r>
      </w:ins>
      <w:ins w:id="1456" w:author="Browning" w:date="2013-02-27T15:14:00Z">
        <w:r w:rsidR="00BE0CE8">
          <w:rPr>
            <w:lang w:val="en-US" w:eastAsia="de-DE"/>
          </w:rPr>
          <w:t>d</w:t>
        </w:r>
      </w:ins>
      <w:ins w:id="1457" w:author="Browning" w:date="2013-02-27T15:13:00Z">
        <w:r w:rsidR="00BE0CE8">
          <w:rPr>
            <w:lang w:val="en-US" w:eastAsia="de-DE"/>
          </w:rPr>
          <w:t>ocument toward a preliminary draft new Report ITU-R M.[COM-ENVIRO]-World</w:t>
        </w:r>
      </w:ins>
      <w:ins w:id="1458" w:author="Browning" w:date="2013-02-27T15:15:00Z">
        <w:r w:rsidR="00BE0CE8">
          <w:rPr>
            <w:lang w:val="en-US" w:eastAsia="de-DE"/>
          </w:rPr>
          <w:t>w</w:t>
        </w:r>
      </w:ins>
      <w:ins w:id="1459" w:author="Browning" w:date="2013-02-27T15:14:00Z">
        <w:r w:rsidR="00BE0CE8">
          <w:rPr>
            <w:lang w:val="en-US" w:eastAsia="de-DE"/>
          </w:rPr>
          <w:t>ide Maritime Radiocommunication Plan</w:t>
        </w:r>
      </w:ins>
      <w:ins w:id="1460" w:author="Browning" w:date="2013-02-27T15:13:00Z">
        <w:r w:rsidR="00BE0CE8" w:rsidRPr="00F073C7">
          <w:rPr>
            <w:lang w:val="en-US" w:eastAsia="de-DE"/>
          </w:rPr>
          <w:t xml:space="preserve"> </w:t>
        </w:r>
      </w:ins>
      <w:r w:rsidR="00514003" w:rsidRPr="00F073C7">
        <w:rPr>
          <w:lang w:val="en-US" w:eastAsia="de-DE"/>
        </w:rPr>
        <w:t>(</w:t>
      </w:r>
      <w:r w:rsidRPr="00F073C7">
        <w:rPr>
          <w:lang w:val="en-US"/>
        </w:rPr>
        <w:t xml:space="preserve">Annex </w:t>
      </w:r>
      <w:del w:id="1461" w:author="Browning" w:date="2013-02-27T15:09:00Z">
        <w:r w:rsidRPr="00F073C7" w:rsidDel="00347B0B">
          <w:rPr>
            <w:lang w:val="en-US"/>
          </w:rPr>
          <w:delText>36</w:delText>
        </w:r>
        <w:r w:rsidDel="00347B0B">
          <w:rPr>
            <w:lang w:val="en-US"/>
          </w:rPr>
          <w:delText xml:space="preserve"> </w:delText>
        </w:r>
      </w:del>
      <w:ins w:id="1462" w:author="Browning" w:date="2013-02-27T15:09:00Z">
        <w:r w:rsidR="00347B0B">
          <w:rPr>
            <w:lang w:val="en-US"/>
          </w:rPr>
          <w:t xml:space="preserve">19 </w:t>
        </w:r>
      </w:ins>
      <w:r>
        <w:rPr>
          <w:lang w:val="en-US"/>
        </w:rPr>
        <w:t>to Doc</w:t>
      </w:r>
      <w:r w:rsidR="00AF21C6">
        <w:rPr>
          <w:lang w:val="en-US"/>
        </w:rPr>
        <w:t>ument</w:t>
      </w:r>
      <w:r>
        <w:rPr>
          <w:lang w:val="en-US"/>
        </w:rPr>
        <w:t xml:space="preserve"> </w:t>
      </w:r>
      <w:r w:rsidR="00514003" w:rsidRPr="00F073C7">
        <w:rPr>
          <w:lang w:val="en-US"/>
        </w:rPr>
        <w:t>5B/</w:t>
      </w:r>
      <w:del w:id="1463" w:author="Browning" w:date="2013-02-27T15:09:00Z">
        <w:r w:rsidR="00514003" w:rsidRPr="00F073C7" w:rsidDel="00347B0B">
          <w:rPr>
            <w:lang w:val="en-US"/>
          </w:rPr>
          <w:delText>727</w:delText>
        </w:r>
      </w:del>
      <w:ins w:id="1464" w:author="Browning" w:date="2013-02-27T15:09:00Z">
        <w:r w:rsidR="00347B0B">
          <w:rPr>
            <w:lang w:val="en-US"/>
          </w:rPr>
          <w:t>167</w:t>
        </w:r>
      </w:ins>
      <w:r w:rsidR="00514003" w:rsidRPr="00F073C7">
        <w:rPr>
          <w:lang w:val="en-US"/>
        </w:rPr>
        <w:t>)</w:t>
      </w:r>
      <w:r w:rsidR="00514003" w:rsidRPr="00F073C7">
        <w:rPr>
          <w:lang w:val="en-US" w:eastAsia="de-DE"/>
        </w:rPr>
        <w:t xml:space="preserve"> in accordance with the content of this paper</w:t>
      </w:r>
      <w:ins w:id="1465" w:author="Browning" w:date="2013-02-27T15:12:00Z">
        <w:r w:rsidR="00BE0CE8">
          <w:rPr>
            <w:lang w:val="en-US" w:eastAsia="de-DE"/>
          </w:rPr>
          <w:t xml:space="preserve"> and provide further liaison support to ITU</w:t>
        </w:r>
      </w:ins>
      <w:r w:rsidR="00514003">
        <w:rPr>
          <w:lang w:val="en-US" w:eastAsia="de-DE"/>
        </w:rPr>
        <w:t>;</w:t>
      </w:r>
    </w:p>
    <w:p w14:paraId="07AB2BD9" w14:textId="77777777" w:rsidR="00514003" w:rsidRPr="00F073C7" w:rsidRDefault="00474B57" w:rsidP="00474B57">
      <w:pPr>
        <w:pStyle w:val="enumlev1"/>
        <w:rPr>
          <w:lang w:val="en-US" w:eastAsia="de-DE"/>
        </w:rPr>
      </w:pPr>
      <w:r>
        <w:rPr>
          <w:lang w:val="en-US" w:eastAsia="de-DE"/>
        </w:rPr>
        <w:t>–</w:t>
      </w:r>
      <w:r>
        <w:rPr>
          <w:lang w:val="en-US" w:eastAsia="de-DE"/>
        </w:rPr>
        <w:tab/>
      </w:r>
      <w:r w:rsidR="00AF21C6">
        <w:rPr>
          <w:lang w:val="en-US" w:eastAsia="de-DE"/>
        </w:rPr>
        <w:t>c</w:t>
      </w:r>
      <w:r w:rsidR="00514003">
        <w:rPr>
          <w:lang w:val="en-US" w:eastAsia="de-DE"/>
        </w:rPr>
        <w:t>onsider</w:t>
      </w:r>
      <w:r w:rsidR="00514003" w:rsidRPr="00F073C7">
        <w:rPr>
          <w:lang w:val="en-US" w:eastAsia="de-DE"/>
        </w:rPr>
        <w:t xml:space="preserve"> the potential need for addressing migration issues (including backward compatibility)</w:t>
      </w:r>
      <w:r w:rsidR="00514003">
        <w:rPr>
          <w:lang w:val="en-US" w:eastAsia="de-DE"/>
        </w:rPr>
        <w:t>;</w:t>
      </w:r>
    </w:p>
    <w:p w14:paraId="4CBDE073" w14:textId="77777777" w:rsidR="00BE0CE8" w:rsidRDefault="00474B57" w:rsidP="00474B57">
      <w:pPr>
        <w:pStyle w:val="enumlev1"/>
        <w:rPr>
          <w:ins w:id="1466" w:author="Browning" w:date="2013-02-27T15:11:00Z"/>
          <w:lang w:val="en-US" w:eastAsia="de-DE"/>
        </w:rPr>
      </w:pPr>
      <w:r>
        <w:rPr>
          <w:lang w:val="en-US" w:eastAsia="de-DE"/>
        </w:rPr>
        <w:t>–</w:t>
      </w:r>
      <w:r>
        <w:rPr>
          <w:lang w:val="en-US" w:eastAsia="de-DE"/>
        </w:rPr>
        <w:tab/>
      </w:r>
      <w:proofErr w:type="gramStart"/>
      <w:r w:rsidR="00AF21C6" w:rsidRPr="00F073C7">
        <w:rPr>
          <w:lang w:val="en-US" w:eastAsia="de-DE"/>
        </w:rPr>
        <w:t>a</w:t>
      </w:r>
      <w:r w:rsidR="00514003" w:rsidRPr="00F073C7">
        <w:rPr>
          <w:lang w:val="en-US" w:eastAsia="de-DE"/>
        </w:rPr>
        <w:t>t</w:t>
      </w:r>
      <w:proofErr w:type="gramEnd"/>
      <w:r w:rsidR="00514003" w:rsidRPr="00F073C7">
        <w:rPr>
          <w:lang w:val="en-US" w:eastAsia="de-DE"/>
        </w:rPr>
        <w:t xml:space="preserve"> the appropriate times, initiate communications via </w:t>
      </w:r>
      <w:r w:rsidR="00514003">
        <w:rPr>
          <w:lang w:val="en-US" w:eastAsia="de-DE"/>
        </w:rPr>
        <w:t xml:space="preserve">the </w:t>
      </w:r>
      <w:r w:rsidR="00514003" w:rsidRPr="00F073C7">
        <w:rPr>
          <w:lang w:val="en-US" w:eastAsia="de-DE"/>
        </w:rPr>
        <w:t>IALA Council with ITU</w:t>
      </w:r>
      <w:r w:rsidR="00514003">
        <w:rPr>
          <w:lang w:val="en-US" w:eastAsia="de-DE"/>
        </w:rPr>
        <w:t>.</w:t>
      </w:r>
    </w:p>
    <w:p w14:paraId="2B587398" w14:textId="77777777" w:rsidR="00514003" w:rsidRDefault="00BE0CE8">
      <w:pPr>
        <w:pStyle w:val="enumlev1"/>
        <w:numPr>
          <w:ilvl w:val="0"/>
          <w:numId w:val="12"/>
        </w:numPr>
        <w:ind w:hanging="1080"/>
        <w:rPr>
          <w:ins w:id="1467" w:author="Browning" w:date="2013-02-27T15:10:00Z"/>
          <w:lang w:val="en-US" w:eastAsia="de-DE"/>
        </w:rPr>
        <w:pPrChange w:id="1468" w:author="Browning" w:date="2013-02-27T15:11:00Z">
          <w:pPr>
            <w:pStyle w:val="enumlev1"/>
          </w:pPr>
        </w:pPrChange>
      </w:pPr>
      <w:ins w:id="1469" w:author="Browning" w:date="2013-02-27T15:11:00Z">
        <w:r>
          <w:rPr>
            <w:lang w:val="en-US" w:eastAsia="de-DE"/>
          </w:rPr>
          <w:t>Provide technical support and analysis for sharing studies under WRC</w:t>
        </w:r>
      </w:ins>
      <w:ins w:id="1470" w:author="Browning" w:date="2013-02-27T15:12:00Z">
        <w:r>
          <w:rPr>
            <w:lang w:val="en-US" w:eastAsia="de-DE"/>
          </w:rPr>
          <w:t>-</w:t>
        </w:r>
      </w:ins>
      <w:ins w:id="1471" w:author="Browning" w:date="2013-02-27T15:11:00Z">
        <w:r>
          <w:rPr>
            <w:lang w:val="en-US" w:eastAsia="de-DE"/>
          </w:rPr>
          <w:t>15 Agenda Item 1.16;</w:t>
        </w:r>
      </w:ins>
    </w:p>
    <w:p w14:paraId="7B57638F" w14:textId="77777777" w:rsidR="007C0923" w:rsidRPr="00F073C7" w:rsidRDefault="007C0923">
      <w:pPr>
        <w:pStyle w:val="enumlev1"/>
        <w:numPr>
          <w:ilvl w:val="0"/>
          <w:numId w:val="12"/>
        </w:numPr>
        <w:ind w:hanging="1080"/>
        <w:rPr>
          <w:lang w:val="en-US" w:eastAsia="de-DE"/>
        </w:rPr>
        <w:pPrChange w:id="1472" w:author="Browning" w:date="2013-02-27T15:09:00Z">
          <w:pPr>
            <w:pStyle w:val="enumlev1"/>
          </w:pPr>
        </w:pPrChange>
      </w:pPr>
      <w:ins w:id="1473" w:author="Browning" w:date="2013-02-27T15:07:00Z">
        <w:r>
          <w:rPr>
            <w:lang w:val="en-US" w:eastAsia="de-DE"/>
          </w:rPr>
          <w:t xml:space="preserve">Provide expert assistance to ITU in drafting the new international </w:t>
        </w:r>
        <w:del w:id="1474" w:author="Ross Norsworthy" w:date="2013-02-28T09:48:00Z">
          <w:r w:rsidDel="001772D7">
            <w:rPr>
              <w:lang w:val="en-US" w:eastAsia="de-DE"/>
            </w:rPr>
            <w:delText>performance</w:delText>
          </w:r>
        </w:del>
      </w:ins>
      <w:ins w:id="1475" w:author="Ross Norsworthy" w:date="2013-02-28T09:48:00Z">
        <w:r w:rsidR="001772D7">
          <w:rPr>
            <w:lang w:val="en-US" w:eastAsia="de-DE"/>
          </w:rPr>
          <w:t>technical</w:t>
        </w:r>
      </w:ins>
      <w:ins w:id="1476" w:author="Browning" w:date="2013-02-27T15:07:00Z">
        <w:r>
          <w:rPr>
            <w:lang w:val="en-US" w:eastAsia="de-DE"/>
          </w:rPr>
          <w:t xml:space="preserve"> standard for VDES;</w:t>
        </w:r>
      </w:ins>
    </w:p>
    <w:p w14:paraId="629360E1" w14:textId="77777777" w:rsidR="00514003" w:rsidRDefault="00514003" w:rsidP="00474B57">
      <w:pPr>
        <w:rPr>
          <w:lang w:val="en-US" w:eastAsia="zh-CN"/>
        </w:rPr>
      </w:pPr>
    </w:p>
    <w:p w14:paraId="4AF8825C" w14:textId="77777777" w:rsidR="000069D4" w:rsidRDefault="000069D4" w:rsidP="00474B57">
      <w:pPr>
        <w:rPr>
          <w:lang w:val="en-US" w:eastAsia="zh-CN"/>
        </w:rPr>
      </w:pPr>
    </w:p>
    <w:p w14:paraId="3AADEF78" w14:textId="77777777" w:rsidR="00474B57" w:rsidRDefault="00474B57" w:rsidP="00474B57">
      <w:pPr>
        <w:rPr>
          <w:lang w:val="en-US" w:eastAsia="zh-CN"/>
        </w:rPr>
      </w:pPr>
    </w:p>
    <w:p w14:paraId="3DC8A596" w14:textId="77777777" w:rsidR="00474B57" w:rsidRDefault="00474B57" w:rsidP="00474B57">
      <w:pPr>
        <w:jc w:val="center"/>
        <w:rPr>
          <w:lang w:val="en-US" w:eastAsia="zh-CN"/>
        </w:rPr>
      </w:pPr>
      <w:r>
        <w:rPr>
          <w:lang w:val="en-US" w:eastAsia="zh-CN"/>
        </w:rPr>
        <w:t>________________</w:t>
      </w:r>
    </w:p>
    <w:p w14:paraId="558540E9" w14:textId="77777777" w:rsidR="00474B57" w:rsidRDefault="00474B57" w:rsidP="00474B57">
      <w:pPr>
        <w:rPr>
          <w:lang w:val="en-US" w:eastAsia="zh-CN"/>
        </w:rPr>
      </w:pPr>
    </w:p>
    <w:sectPr w:rsidR="00474B57" w:rsidSect="00DD2040">
      <w:headerReference w:type="default" r:id="rId13"/>
      <w:footerReference w:type="default" r:id="rId14"/>
      <w:headerReference w:type="first" r:id="rId15"/>
      <w:footerReference w:type="first" r:id="rId1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5C06F" w14:textId="77777777" w:rsidR="001B0A91" w:rsidRDefault="001B0A91">
      <w:r>
        <w:separator/>
      </w:r>
    </w:p>
  </w:endnote>
  <w:endnote w:type="continuationSeparator" w:id="0">
    <w:p w14:paraId="3885B62E" w14:textId="77777777" w:rsidR="001B0A91" w:rsidRDefault="001B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C645C" w14:textId="77777777" w:rsidR="00BC18DF" w:rsidRPr="00DD2040" w:rsidRDefault="00F85CC7" w:rsidP="00DD2040">
    <w:pPr>
      <w:pStyle w:val="Footer"/>
    </w:pPr>
    <w:fldSimple w:instr=" FILENAME  \p  \* MERGEFORMAT ">
      <w:r w:rsidR="00BC18DF">
        <w:t>M:\BRSGD\TEXT2012\SG05\WP5B\000\006e.docx</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4F2CF" w14:textId="77777777" w:rsidR="00BC18DF" w:rsidRPr="005E61EE" w:rsidRDefault="00BC18DF" w:rsidP="005E61E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A8272" w14:textId="77777777" w:rsidR="001B0A91" w:rsidRDefault="001B0A91">
      <w:r>
        <w:t>____________________</w:t>
      </w:r>
    </w:p>
  </w:footnote>
  <w:footnote w:type="continuationSeparator" w:id="0">
    <w:p w14:paraId="4A68F926" w14:textId="77777777" w:rsidR="001B0A91" w:rsidRDefault="001B0A9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1924168"/>
      <w:docPartObj>
        <w:docPartGallery w:val="Page Numbers (Top of Page)"/>
        <w:docPartUnique/>
      </w:docPartObj>
    </w:sdtPr>
    <w:sdtEndPr>
      <w:rPr>
        <w:noProof/>
      </w:rPr>
    </w:sdtEndPr>
    <w:sdtContent>
      <w:p w14:paraId="3E7AA5D2" w14:textId="77777777" w:rsidR="00BC18DF" w:rsidRDefault="00BC18DF">
        <w:pPr>
          <w:pStyle w:val="Header"/>
        </w:pPr>
        <w:r>
          <w:t xml:space="preserve">- </w:t>
        </w:r>
        <w:r>
          <w:fldChar w:fldCharType="begin"/>
        </w:r>
        <w:r>
          <w:instrText xml:space="preserve"> PAGE   \* MERGEFORMAT </w:instrText>
        </w:r>
        <w:r>
          <w:fldChar w:fldCharType="separate"/>
        </w:r>
        <w:r w:rsidR="009E7EAD">
          <w:rPr>
            <w:noProof/>
          </w:rPr>
          <w:t>7</w:t>
        </w:r>
        <w:r>
          <w:rPr>
            <w:noProof/>
          </w:rPr>
          <w:fldChar w:fldCharType="end"/>
        </w:r>
        <w:r>
          <w:rPr>
            <w:noProof/>
          </w:rPr>
          <w:t xml:space="preserve"> -</w:t>
        </w:r>
      </w:p>
    </w:sdtContent>
  </w:sdt>
  <w:p w14:paraId="02384F92" w14:textId="77777777" w:rsidR="00BC18DF" w:rsidRDefault="00BC18DF">
    <w:pPr>
      <w:pStyle w:val="Header"/>
    </w:pPr>
    <w:r>
      <w:t>5B/6-E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848A3" w14:textId="5981CCB3" w:rsidR="0022504B" w:rsidRDefault="0022504B" w:rsidP="0022504B">
    <w:pPr>
      <w:pStyle w:val="Header"/>
      <w:tabs>
        <w:tab w:val="clear" w:pos="1134"/>
        <w:tab w:val="clear" w:pos="1871"/>
        <w:tab w:val="clear" w:pos="2268"/>
        <w:tab w:val="center" w:pos="4820"/>
        <w:tab w:val="right" w:pos="9639"/>
      </w:tabs>
      <w:jc w:val="left"/>
    </w:pPr>
    <w:ins w:id="1402" w:author="" w:date="2013-03-01T18:31:00Z">
      <w:r>
        <w:tab/>
      </w:r>
      <w:r>
        <w:tab/>
      </w:r>
    </w:ins>
    <w:proofErr w:type="gramStart"/>
    <w:r>
      <w:t>e</w:t>
    </w:r>
    <w:proofErr w:type="gramEnd"/>
    <w:r>
      <w:t>-NAV13/5</w:t>
    </w:r>
    <w:ins w:id="1403" w:author="" w:date="2013-03-06T19:46:00Z">
      <w:r w:rsidR="009E7EAD">
        <w:t>7</w:t>
      </w:r>
    </w:ins>
    <w:del w:id="1404" w:author="" w:date="2013-03-06T19:46:00Z">
      <w:r w:rsidDel="009E7EAD">
        <w:delText>6</w:delText>
      </w:r>
    </w:del>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38330" w14:textId="77777777" w:rsidR="00BC18DF" w:rsidRDefault="00BC18DF">
    <w:pPr>
      <w:pStyle w:val="Header"/>
    </w:pPr>
    <w:r>
      <w:t xml:space="preserve">- </w:t>
    </w:r>
    <w:sdt>
      <w:sdtPr>
        <w:id w:val="-181401566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85CC7">
          <w:rPr>
            <w:noProof/>
          </w:rPr>
          <w:t>9</w:t>
        </w:r>
        <w:r>
          <w:rPr>
            <w:noProof/>
          </w:rPr>
          <w:fldChar w:fldCharType="end"/>
        </w:r>
        <w:r>
          <w:rPr>
            <w:noProof/>
          </w:rPr>
          <w:t xml:space="preserve"> -</w:t>
        </w:r>
      </w:sdtContent>
    </w:sdt>
  </w:p>
  <w:p w14:paraId="6EECB575" w14:textId="77777777" w:rsidR="00BC18DF" w:rsidRPr="00F073C7" w:rsidRDefault="00BC18DF" w:rsidP="00514003">
    <w:pPr>
      <w:pStyle w:val="Header"/>
    </w:pPr>
    <w:r>
      <w:t>5B/6-E</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42593" w14:textId="77777777" w:rsidR="00BC18DF" w:rsidRDefault="00BC18DF" w:rsidP="00330567">
    <w:pPr>
      <w:pStyle w:val="Header"/>
      <w:rPr>
        <w:rStyle w:val="PageNumber"/>
        <w:sz w:val="24"/>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2EB25CA8" w14:textId="77777777" w:rsidR="00BC18DF" w:rsidRDefault="00BC18DF" w:rsidP="00DD2040">
    <w:pPr>
      <w:pStyle w:val="Header"/>
      <w:rPr>
        <w:lang w:val="en-US"/>
      </w:rPr>
    </w:pPr>
    <w:r>
      <w:rPr>
        <w:lang w:val="en-US"/>
      </w:rPr>
      <w:t>6/52-E</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5559B" w14:textId="77777777" w:rsidR="00BC18DF" w:rsidRDefault="00BC18DF">
    <w:pPr>
      <w:pStyle w:val="Header"/>
    </w:pPr>
    <w:r>
      <w:t xml:space="preserve">- </w:t>
    </w:r>
    <w:sdt>
      <w:sdtPr>
        <w:id w:val="-82219759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2504B">
          <w:rPr>
            <w:noProof/>
          </w:rPr>
          <w:t>10</w:t>
        </w:r>
        <w:r>
          <w:rPr>
            <w:noProof/>
          </w:rPr>
          <w:fldChar w:fldCharType="end"/>
        </w:r>
        <w:r>
          <w:rPr>
            <w:noProof/>
          </w:rPr>
          <w:t xml:space="preserve"> -</w:t>
        </w:r>
      </w:sdtContent>
    </w:sdt>
  </w:p>
  <w:p w14:paraId="0081F467" w14:textId="77777777" w:rsidR="00BC18DF" w:rsidRDefault="00BC18DF">
    <w:pPr>
      <w:pStyle w:val="Header"/>
    </w:pPr>
    <w:r>
      <w:t>5B/6-E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3BEC1627"/>
    <w:multiLevelType w:val="hybridMultilevel"/>
    <w:tmpl w:val="CE74E128"/>
    <w:lvl w:ilvl="0" w:tplc="68A8631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1445BDE"/>
    <w:multiLevelType w:val="hybridMultilevel"/>
    <w:tmpl w:val="E326B51E"/>
    <w:lvl w:ilvl="0" w:tplc="90DA5D6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60CB0635"/>
    <w:multiLevelType w:val="hybridMultilevel"/>
    <w:tmpl w:val="E3D0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037D33"/>
    <w:multiLevelType w:val="hybridMultilevel"/>
    <w:tmpl w:val="C2E66E8C"/>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0"/>
  </w:num>
  <w:num w:numId="2">
    <w:abstractNumId w:val="7"/>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2"/>
  </w:num>
  <w:num w:numId="8">
    <w:abstractNumId w:val="6"/>
  </w:num>
  <w:num w:numId="9">
    <w:abstractNumId w:val="9"/>
  </w:num>
  <w:num w:numId="10">
    <w:abstractNumId w:val="1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207A90"/>
    <w:rsid w:val="000069D4"/>
    <w:rsid w:val="000174AD"/>
    <w:rsid w:val="00024604"/>
    <w:rsid w:val="000822D5"/>
    <w:rsid w:val="000A0321"/>
    <w:rsid w:val="000A7D55"/>
    <w:rsid w:val="000C2E8E"/>
    <w:rsid w:val="000E0E7C"/>
    <w:rsid w:val="000F1B4B"/>
    <w:rsid w:val="000F28AA"/>
    <w:rsid w:val="0012744F"/>
    <w:rsid w:val="001442E0"/>
    <w:rsid w:val="00150153"/>
    <w:rsid w:val="001529A8"/>
    <w:rsid w:val="00156F66"/>
    <w:rsid w:val="0016365E"/>
    <w:rsid w:val="001772D7"/>
    <w:rsid w:val="00182528"/>
    <w:rsid w:val="0018500B"/>
    <w:rsid w:val="00196A19"/>
    <w:rsid w:val="001974F3"/>
    <w:rsid w:val="001B0A91"/>
    <w:rsid w:val="001B41BC"/>
    <w:rsid w:val="00202DC1"/>
    <w:rsid w:val="00207A90"/>
    <w:rsid w:val="002116EE"/>
    <w:rsid w:val="00211CCD"/>
    <w:rsid w:val="0022504B"/>
    <w:rsid w:val="002309D8"/>
    <w:rsid w:val="002407D1"/>
    <w:rsid w:val="0024308A"/>
    <w:rsid w:val="002A7FE2"/>
    <w:rsid w:val="002E018E"/>
    <w:rsid w:val="002E1B4F"/>
    <w:rsid w:val="002F2E67"/>
    <w:rsid w:val="00315546"/>
    <w:rsid w:val="00330567"/>
    <w:rsid w:val="00347B0B"/>
    <w:rsid w:val="00355ED7"/>
    <w:rsid w:val="00386A9D"/>
    <w:rsid w:val="00391081"/>
    <w:rsid w:val="003B2789"/>
    <w:rsid w:val="003C13CE"/>
    <w:rsid w:val="003E2518"/>
    <w:rsid w:val="003E4258"/>
    <w:rsid w:val="004648EF"/>
    <w:rsid w:val="00474B57"/>
    <w:rsid w:val="00492CD1"/>
    <w:rsid w:val="004A0E21"/>
    <w:rsid w:val="004B1EF7"/>
    <w:rsid w:val="004B3FAD"/>
    <w:rsid w:val="00501DCA"/>
    <w:rsid w:val="00513A47"/>
    <w:rsid w:val="00514003"/>
    <w:rsid w:val="0052473E"/>
    <w:rsid w:val="00530B50"/>
    <w:rsid w:val="005408DF"/>
    <w:rsid w:val="005571D5"/>
    <w:rsid w:val="00561413"/>
    <w:rsid w:val="00573344"/>
    <w:rsid w:val="00576CED"/>
    <w:rsid w:val="00583F9B"/>
    <w:rsid w:val="005A6741"/>
    <w:rsid w:val="005D1680"/>
    <w:rsid w:val="005E5C10"/>
    <w:rsid w:val="005E61EE"/>
    <w:rsid w:val="005E68FB"/>
    <w:rsid w:val="005F2C78"/>
    <w:rsid w:val="005F6324"/>
    <w:rsid w:val="006144E4"/>
    <w:rsid w:val="00650299"/>
    <w:rsid w:val="00655FC5"/>
    <w:rsid w:val="0069419E"/>
    <w:rsid w:val="006D5204"/>
    <w:rsid w:val="006D6179"/>
    <w:rsid w:val="00703BB0"/>
    <w:rsid w:val="007339BA"/>
    <w:rsid w:val="007918FC"/>
    <w:rsid w:val="007C0923"/>
    <w:rsid w:val="007E0A77"/>
    <w:rsid w:val="00801C24"/>
    <w:rsid w:val="00821D04"/>
    <w:rsid w:val="00822581"/>
    <w:rsid w:val="008309DD"/>
    <w:rsid w:val="0083227A"/>
    <w:rsid w:val="00852C00"/>
    <w:rsid w:val="008648B6"/>
    <w:rsid w:val="00866900"/>
    <w:rsid w:val="00881BA1"/>
    <w:rsid w:val="008A6897"/>
    <w:rsid w:val="008C26B8"/>
    <w:rsid w:val="00944290"/>
    <w:rsid w:val="00982084"/>
    <w:rsid w:val="00990F36"/>
    <w:rsid w:val="00995963"/>
    <w:rsid w:val="009B61EB"/>
    <w:rsid w:val="009C2064"/>
    <w:rsid w:val="009D1697"/>
    <w:rsid w:val="009E7EAD"/>
    <w:rsid w:val="009F7EE4"/>
    <w:rsid w:val="00A014F8"/>
    <w:rsid w:val="00A364FB"/>
    <w:rsid w:val="00A5173C"/>
    <w:rsid w:val="00A61AEF"/>
    <w:rsid w:val="00A67A0F"/>
    <w:rsid w:val="00AF173A"/>
    <w:rsid w:val="00AF21C6"/>
    <w:rsid w:val="00B01CFC"/>
    <w:rsid w:val="00B066A4"/>
    <w:rsid w:val="00B066BA"/>
    <w:rsid w:val="00B07A13"/>
    <w:rsid w:val="00B4279B"/>
    <w:rsid w:val="00B45FC9"/>
    <w:rsid w:val="00B9002F"/>
    <w:rsid w:val="00BC18DF"/>
    <w:rsid w:val="00BC1A01"/>
    <w:rsid w:val="00BC7CCF"/>
    <w:rsid w:val="00BD69C4"/>
    <w:rsid w:val="00BE0CE8"/>
    <w:rsid w:val="00BE470B"/>
    <w:rsid w:val="00BF7F21"/>
    <w:rsid w:val="00C27858"/>
    <w:rsid w:val="00C3757D"/>
    <w:rsid w:val="00C57A91"/>
    <w:rsid w:val="00CC01C2"/>
    <w:rsid w:val="00CC78DB"/>
    <w:rsid w:val="00CF21F2"/>
    <w:rsid w:val="00D02712"/>
    <w:rsid w:val="00D214D0"/>
    <w:rsid w:val="00D27C85"/>
    <w:rsid w:val="00D54A8F"/>
    <w:rsid w:val="00D6546B"/>
    <w:rsid w:val="00D738DB"/>
    <w:rsid w:val="00D77286"/>
    <w:rsid w:val="00D875E2"/>
    <w:rsid w:val="00DB42EE"/>
    <w:rsid w:val="00DD2040"/>
    <w:rsid w:val="00DD399E"/>
    <w:rsid w:val="00DD4BED"/>
    <w:rsid w:val="00DE39F0"/>
    <w:rsid w:val="00DE40F5"/>
    <w:rsid w:val="00DF0AF3"/>
    <w:rsid w:val="00E26DA0"/>
    <w:rsid w:val="00E27D7E"/>
    <w:rsid w:val="00E319BF"/>
    <w:rsid w:val="00E42E13"/>
    <w:rsid w:val="00E50C2E"/>
    <w:rsid w:val="00E5458E"/>
    <w:rsid w:val="00E6257C"/>
    <w:rsid w:val="00E63C59"/>
    <w:rsid w:val="00EB1642"/>
    <w:rsid w:val="00EB3F53"/>
    <w:rsid w:val="00EC4472"/>
    <w:rsid w:val="00ED0625"/>
    <w:rsid w:val="00F27FAD"/>
    <w:rsid w:val="00F85CC7"/>
    <w:rsid w:val="00FA124A"/>
    <w:rsid w:val="00FC08DD"/>
    <w:rsid w:val="00FC2316"/>
    <w:rsid w:val="00FC2CFD"/>
    <w:rsid w:val="00FF65E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E3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Body Text" w:qFormat="1"/>
    <w:lsdException w:name="Subtitle" w:qFormat="1"/>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Char">
    <w:name w:val="Table_text Char"/>
    <w:basedOn w:val="DefaultParagraphFont"/>
    <w:link w:val="Tabletext"/>
    <w:locked/>
    <w:rsid w:val="00944290"/>
    <w:rPr>
      <w:rFonts w:ascii="Times New Roman" w:hAnsi="Times New Roman"/>
      <w:lang w:val="en-GB" w:eastAsia="en-US"/>
    </w:rPr>
  </w:style>
  <w:style w:type="character" w:customStyle="1" w:styleId="FooterChar">
    <w:name w:val="Footer Char"/>
    <w:basedOn w:val="DefaultParagraphFont"/>
    <w:link w:val="Footer"/>
    <w:locked/>
    <w:rsid w:val="00944290"/>
    <w:rPr>
      <w:rFonts w:ascii="Times New Roman" w:hAnsi="Times New Roman"/>
      <w:caps/>
      <w:noProof/>
      <w:sz w:val="16"/>
      <w:lang w:val="en-GB" w:eastAsia="en-US"/>
    </w:rPr>
  </w:style>
  <w:style w:type="character" w:customStyle="1" w:styleId="SourceChar">
    <w:name w:val="Source Char"/>
    <w:basedOn w:val="DefaultParagraphFont"/>
    <w:link w:val="Source"/>
    <w:locked/>
    <w:rsid w:val="00944290"/>
    <w:rPr>
      <w:rFonts w:ascii="Times New Roman" w:hAnsi="Times New Roman"/>
      <w:b/>
      <w:sz w:val="28"/>
      <w:lang w:val="en-GB" w:eastAsia="en-US"/>
    </w:rPr>
  </w:style>
  <w:style w:type="character" w:customStyle="1" w:styleId="TableheadChar">
    <w:name w:val="Table_head Char"/>
    <w:link w:val="Tablehead"/>
    <w:locked/>
    <w:rsid w:val="00944290"/>
    <w:rPr>
      <w:rFonts w:ascii="Times New Roman Bold" w:hAnsi="Times New Roman Bold"/>
      <w:b/>
      <w:lang w:val="en-GB" w:eastAsia="en-US"/>
    </w:rPr>
  </w:style>
  <w:style w:type="table" w:styleId="TableGrid">
    <w:name w:val="Table Grid"/>
    <w:basedOn w:val="TableNormal"/>
    <w:rsid w:val="00944290"/>
    <w:pPr>
      <w:tabs>
        <w:tab w:val="left" w:pos="1134"/>
        <w:tab w:val="left" w:pos="1871"/>
        <w:tab w:val="left" w:pos="2268"/>
      </w:tabs>
      <w:overflowPunct w:val="0"/>
      <w:autoSpaceDE w:val="0"/>
      <w:autoSpaceDN w:val="0"/>
      <w:adjustRightInd w:val="0"/>
      <w:spacing w:before="120"/>
      <w:textAlignment w:val="baseline"/>
    </w:pPr>
    <w:rPr>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944290"/>
    <w:rPr>
      <w:rFonts w:ascii="Times New Roman" w:hAnsi="Times New Roman"/>
      <w:sz w:val="18"/>
      <w:lang w:val="en-GB" w:eastAsia="en-US"/>
    </w:rPr>
  </w:style>
  <w:style w:type="character" w:customStyle="1" w:styleId="Title1Char">
    <w:name w:val="Title 1 Char"/>
    <w:basedOn w:val="DefaultParagraphFont"/>
    <w:link w:val="Title1"/>
    <w:rsid w:val="00DD2040"/>
    <w:rPr>
      <w:rFonts w:ascii="Times New Roman" w:hAnsi="Times New Roman"/>
      <w:caps/>
      <w:sz w:val="28"/>
      <w:lang w:val="en-GB" w:eastAsia="en-US"/>
    </w:rPr>
  </w:style>
  <w:style w:type="character" w:styleId="Hyperlink">
    <w:name w:val="Hyperlink"/>
    <w:basedOn w:val="DefaultParagraphFont"/>
    <w:rsid w:val="00DD2040"/>
    <w:rPr>
      <w:color w:val="0000FF" w:themeColor="hyperlink"/>
      <w:u w:val="single"/>
    </w:rPr>
  </w:style>
  <w:style w:type="paragraph" w:styleId="Title">
    <w:name w:val="Title"/>
    <w:basedOn w:val="Normal"/>
    <w:link w:val="TitleChar"/>
    <w:qFormat/>
    <w:rsid w:val="00514003"/>
    <w:pPr>
      <w:tabs>
        <w:tab w:val="clear" w:pos="1134"/>
        <w:tab w:val="clear" w:pos="1871"/>
        <w:tab w:val="clear" w:pos="2268"/>
      </w:tabs>
      <w:overflowPunct/>
      <w:autoSpaceDE/>
      <w:autoSpaceDN/>
      <w:adjustRightInd/>
      <w:spacing w:after="240"/>
      <w:jc w:val="center"/>
      <w:textAlignment w:val="auto"/>
      <w:outlineLvl w:val="0"/>
    </w:pPr>
    <w:rPr>
      <w:rFonts w:ascii="Arial" w:eastAsia="Calibri" w:hAnsi="Arial" w:cs="Arial"/>
      <w:b/>
      <w:bCs/>
      <w:kern w:val="28"/>
      <w:sz w:val="32"/>
      <w:szCs w:val="32"/>
      <w:lang w:eastAsia="en-GB"/>
    </w:rPr>
  </w:style>
  <w:style w:type="character" w:customStyle="1" w:styleId="TitleChar">
    <w:name w:val="Title Char"/>
    <w:basedOn w:val="DefaultParagraphFont"/>
    <w:link w:val="Title"/>
    <w:rsid w:val="00514003"/>
    <w:rPr>
      <w:rFonts w:ascii="Arial" w:eastAsia="Calibri" w:hAnsi="Arial" w:cs="Arial"/>
      <w:b/>
      <w:bCs/>
      <w:kern w:val="28"/>
      <w:sz w:val="32"/>
      <w:szCs w:val="32"/>
      <w:lang w:val="en-GB" w:eastAsia="en-GB"/>
    </w:rPr>
  </w:style>
  <w:style w:type="paragraph" w:styleId="BodyText">
    <w:name w:val="Body Text"/>
    <w:basedOn w:val="Normal"/>
    <w:link w:val="BodyTextChar"/>
    <w:qFormat/>
    <w:rsid w:val="00514003"/>
    <w:pPr>
      <w:tabs>
        <w:tab w:val="clear" w:pos="1134"/>
        <w:tab w:val="clear" w:pos="1871"/>
        <w:tab w:val="clear" w:pos="2268"/>
      </w:tabs>
      <w:overflowPunct/>
      <w:autoSpaceDE/>
      <w:autoSpaceDN/>
      <w:adjustRightInd/>
      <w:spacing w:before="0" w:after="120"/>
      <w:jc w:val="both"/>
      <w:textAlignment w:val="auto"/>
    </w:pPr>
    <w:rPr>
      <w:rFonts w:ascii="Arial" w:eastAsia="Calibri" w:hAnsi="Arial" w:cs="Calibri"/>
      <w:sz w:val="22"/>
      <w:szCs w:val="22"/>
      <w:lang w:eastAsia="en-GB"/>
    </w:rPr>
  </w:style>
  <w:style w:type="character" w:customStyle="1" w:styleId="BodyTextChar">
    <w:name w:val="Body Text Char"/>
    <w:basedOn w:val="DefaultParagraphFont"/>
    <w:link w:val="BodyText"/>
    <w:rsid w:val="00514003"/>
    <w:rPr>
      <w:rFonts w:ascii="Arial" w:eastAsia="Calibri" w:hAnsi="Arial" w:cs="Calibri"/>
      <w:sz w:val="22"/>
      <w:szCs w:val="22"/>
      <w:lang w:val="en-GB" w:eastAsia="en-GB"/>
    </w:rPr>
  </w:style>
  <w:style w:type="paragraph" w:customStyle="1" w:styleId="Annex">
    <w:name w:val="Annex"/>
    <w:basedOn w:val="Heading1"/>
    <w:next w:val="Normal"/>
    <w:autoRedefine/>
    <w:rsid w:val="00514003"/>
    <w:pPr>
      <w:keepLines w:val="0"/>
      <w:numPr>
        <w:numId w:val="5"/>
      </w:numPr>
      <w:tabs>
        <w:tab w:val="clear" w:pos="1134"/>
        <w:tab w:val="clear" w:pos="1871"/>
        <w:tab w:val="clear" w:pos="2268"/>
      </w:tabs>
      <w:overflowPunct/>
      <w:autoSpaceDE/>
      <w:autoSpaceDN/>
      <w:adjustRightInd/>
      <w:spacing w:before="240" w:after="240"/>
      <w:jc w:val="both"/>
      <w:textAlignment w:val="auto"/>
    </w:pPr>
    <w:rPr>
      <w:rFonts w:ascii="Arial" w:eastAsia="Calibri" w:hAnsi="Arial" w:cs="Calibri"/>
      <w:snapToGrid w:val="0"/>
      <w:kern w:val="28"/>
      <w:sz w:val="24"/>
      <w:szCs w:val="22"/>
      <w:lang w:eastAsia="de-DE"/>
    </w:rPr>
  </w:style>
  <w:style w:type="paragraph" w:customStyle="1" w:styleId="Bullet1">
    <w:name w:val="Bullet 1"/>
    <w:basedOn w:val="Normal"/>
    <w:qFormat/>
    <w:rsid w:val="00514003"/>
    <w:pPr>
      <w:numPr>
        <w:numId w:val="6"/>
      </w:numPr>
      <w:tabs>
        <w:tab w:val="clear" w:pos="1871"/>
        <w:tab w:val="clear" w:pos="2268"/>
      </w:tabs>
      <w:overflowPunct/>
      <w:autoSpaceDE/>
      <w:autoSpaceDN/>
      <w:adjustRightInd/>
      <w:spacing w:before="0" w:after="120"/>
      <w:jc w:val="both"/>
      <w:textAlignment w:val="auto"/>
      <w:outlineLvl w:val="0"/>
    </w:pPr>
    <w:rPr>
      <w:rFonts w:ascii="Arial" w:eastAsia="Calibri" w:hAnsi="Arial" w:cs="Arial"/>
      <w:sz w:val="22"/>
      <w:szCs w:val="22"/>
      <w:lang w:eastAsia="en-GB"/>
    </w:rPr>
  </w:style>
  <w:style w:type="paragraph" w:customStyle="1" w:styleId="Bullet2">
    <w:name w:val="Bullet 2"/>
    <w:basedOn w:val="Normal"/>
    <w:qFormat/>
    <w:rsid w:val="00514003"/>
    <w:pPr>
      <w:numPr>
        <w:ilvl w:val="1"/>
        <w:numId w:val="6"/>
      </w:numPr>
      <w:tabs>
        <w:tab w:val="clear" w:pos="1134"/>
        <w:tab w:val="clear" w:pos="1871"/>
        <w:tab w:val="clear" w:pos="2268"/>
      </w:tabs>
      <w:overflowPunct/>
      <w:autoSpaceDE/>
      <w:autoSpaceDN/>
      <w:adjustRightInd/>
      <w:spacing w:before="0" w:after="120"/>
      <w:jc w:val="both"/>
      <w:textAlignment w:val="auto"/>
    </w:pPr>
    <w:rPr>
      <w:rFonts w:ascii="Arial" w:eastAsia="Calibri" w:hAnsi="Arial" w:cs="Arial"/>
      <w:sz w:val="22"/>
      <w:szCs w:val="22"/>
      <w:lang w:eastAsia="en-GB"/>
    </w:rPr>
  </w:style>
  <w:style w:type="paragraph" w:customStyle="1" w:styleId="Bullet3">
    <w:name w:val="Bullet 3"/>
    <w:basedOn w:val="Normal"/>
    <w:rsid w:val="00514003"/>
    <w:pPr>
      <w:numPr>
        <w:ilvl w:val="2"/>
        <w:numId w:val="6"/>
      </w:numPr>
      <w:tabs>
        <w:tab w:val="clear" w:pos="1134"/>
        <w:tab w:val="clear" w:pos="1871"/>
      </w:tabs>
      <w:overflowPunct/>
      <w:autoSpaceDE/>
      <w:autoSpaceDN/>
      <w:adjustRightInd/>
      <w:spacing w:before="0" w:after="60"/>
      <w:jc w:val="both"/>
      <w:textAlignment w:val="auto"/>
    </w:pPr>
    <w:rPr>
      <w:rFonts w:ascii="Arial" w:eastAsia="Calibri" w:hAnsi="Arial" w:cs="Arial"/>
      <w:sz w:val="20"/>
      <w:szCs w:val="22"/>
      <w:lang w:eastAsia="en-GB"/>
    </w:rPr>
  </w:style>
  <w:style w:type="paragraph" w:customStyle="1" w:styleId="List1">
    <w:name w:val="List 1"/>
    <w:basedOn w:val="Normal"/>
    <w:qFormat/>
    <w:rsid w:val="00514003"/>
    <w:pPr>
      <w:numPr>
        <w:numId w:val="7"/>
      </w:numPr>
      <w:tabs>
        <w:tab w:val="clear" w:pos="1134"/>
        <w:tab w:val="clear" w:pos="1871"/>
        <w:tab w:val="clear" w:pos="2268"/>
      </w:tabs>
      <w:overflowPunct/>
      <w:autoSpaceDE/>
      <w:autoSpaceDN/>
      <w:adjustRightInd/>
      <w:spacing w:before="0" w:after="120"/>
      <w:jc w:val="both"/>
      <w:textAlignment w:val="auto"/>
    </w:pPr>
    <w:rPr>
      <w:rFonts w:ascii="Arial" w:eastAsia="MS Mincho" w:hAnsi="Arial" w:cs="Calibri"/>
      <w:sz w:val="22"/>
      <w:szCs w:val="22"/>
      <w:lang w:eastAsia="en-GB"/>
    </w:rPr>
  </w:style>
  <w:style w:type="paragraph" w:customStyle="1" w:styleId="List1indent1">
    <w:name w:val="List 1 indent 1"/>
    <w:basedOn w:val="Normal"/>
    <w:qFormat/>
    <w:rsid w:val="00514003"/>
    <w:pPr>
      <w:numPr>
        <w:ilvl w:val="1"/>
        <w:numId w:val="7"/>
      </w:numPr>
      <w:tabs>
        <w:tab w:val="clear" w:pos="1871"/>
        <w:tab w:val="clear" w:pos="2268"/>
      </w:tabs>
      <w:overflowPunct/>
      <w:autoSpaceDE/>
      <w:autoSpaceDN/>
      <w:adjustRightInd/>
      <w:spacing w:before="0" w:after="120"/>
      <w:jc w:val="both"/>
      <w:textAlignment w:val="auto"/>
    </w:pPr>
    <w:rPr>
      <w:rFonts w:ascii="Arial" w:eastAsia="Calibri" w:hAnsi="Arial" w:cs="Arial"/>
      <w:sz w:val="22"/>
      <w:szCs w:val="22"/>
      <w:lang w:eastAsia="en-GB"/>
    </w:rPr>
  </w:style>
  <w:style w:type="paragraph" w:customStyle="1" w:styleId="List1indent2">
    <w:name w:val="List 1 indent 2"/>
    <w:basedOn w:val="Normal"/>
    <w:rsid w:val="00514003"/>
    <w:pPr>
      <w:widowControl w:val="0"/>
      <w:numPr>
        <w:ilvl w:val="2"/>
        <w:numId w:val="7"/>
      </w:numPr>
      <w:tabs>
        <w:tab w:val="clear" w:pos="1134"/>
        <w:tab w:val="clear" w:pos="1871"/>
        <w:tab w:val="clear" w:pos="2268"/>
      </w:tabs>
      <w:overflowPunct/>
      <w:spacing w:before="0" w:after="120"/>
      <w:jc w:val="both"/>
      <w:textAlignment w:val="auto"/>
    </w:pPr>
    <w:rPr>
      <w:rFonts w:ascii="Arial" w:eastAsia="Calibri" w:hAnsi="Arial" w:cs="Arial"/>
      <w:sz w:val="20"/>
      <w:lang w:eastAsia="en-GB"/>
    </w:rPr>
  </w:style>
  <w:style w:type="paragraph" w:customStyle="1" w:styleId="Table">
    <w:name w:val="Table_#"/>
    <w:basedOn w:val="Normal"/>
    <w:next w:val="Normal"/>
    <w:qFormat/>
    <w:rsid w:val="00514003"/>
    <w:pPr>
      <w:numPr>
        <w:numId w:val="8"/>
      </w:numPr>
      <w:tabs>
        <w:tab w:val="clear" w:pos="1871"/>
        <w:tab w:val="clear" w:pos="2268"/>
      </w:tabs>
      <w:overflowPunct/>
      <w:autoSpaceDE/>
      <w:autoSpaceDN/>
      <w:adjustRightInd/>
      <w:spacing w:after="120"/>
      <w:jc w:val="center"/>
      <w:textAlignment w:val="auto"/>
    </w:pPr>
    <w:rPr>
      <w:rFonts w:ascii="Arial" w:eastAsia="Calibri" w:hAnsi="Arial" w:cs="Calibri"/>
      <w:i/>
      <w:sz w:val="22"/>
      <w:lang w:eastAsia="en-GB"/>
    </w:rPr>
  </w:style>
  <w:style w:type="character" w:customStyle="1" w:styleId="Heading1Char">
    <w:name w:val="Heading 1 Char"/>
    <w:basedOn w:val="DefaultParagraphFont"/>
    <w:link w:val="Heading1"/>
    <w:uiPriority w:val="99"/>
    <w:locked/>
    <w:rsid w:val="00514003"/>
    <w:rPr>
      <w:rFonts w:ascii="Times New Roman" w:hAnsi="Times New Roman"/>
      <w:b/>
      <w:sz w:val="28"/>
      <w:lang w:val="en-GB" w:eastAsia="en-US"/>
    </w:rPr>
  </w:style>
  <w:style w:type="character" w:customStyle="1" w:styleId="Heading2Char">
    <w:name w:val="Heading 2 Char"/>
    <w:basedOn w:val="DefaultParagraphFont"/>
    <w:link w:val="Heading2"/>
    <w:locked/>
    <w:rsid w:val="00514003"/>
    <w:rPr>
      <w:rFonts w:ascii="Times New Roman" w:hAnsi="Times New Roman"/>
      <w:b/>
      <w:sz w:val="24"/>
      <w:lang w:val="en-GB" w:eastAsia="en-US"/>
    </w:rPr>
  </w:style>
  <w:style w:type="character" w:styleId="Strong">
    <w:name w:val="Strong"/>
    <w:basedOn w:val="DefaultParagraphFont"/>
    <w:uiPriority w:val="99"/>
    <w:rsid w:val="00514003"/>
    <w:rPr>
      <w:rFonts w:cs="Times New Roman"/>
      <w:b/>
      <w:bCs/>
    </w:rPr>
  </w:style>
  <w:style w:type="paragraph" w:styleId="ListParagraph">
    <w:name w:val="List Paragraph"/>
    <w:basedOn w:val="Normal"/>
    <w:uiPriority w:val="34"/>
    <w:rsid w:val="00514003"/>
    <w:pPr>
      <w:tabs>
        <w:tab w:val="clear" w:pos="1134"/>
        <w:tab w:val="clear" w:pos="1871"/>
        <w:tab w:val="clear" w:pos="2268"/>
      </w:tabs>
      <w:overflowPunct/>
      <w:autoSpaceDE/>
      <w:autoSpaceDN/>
      <w:adjustRightInd/>
      <w:spacing w:before="0"/>
      <w:ind w:left="720"/>
      <w:contextualSpacing/>
      <w:textAlignment w:val="auto"/>
    </w:pPr>
    <w:rPr>
      <w:rFonts w:ascii="Arial" w:eastAsia="Calibri" w:hAnsi="Arial" w:cs="Calibri"/>
      <w:sz w:val="22"/>
      <w:szCs w:val="22"/>
      <w:lang w:eastAsia="en-GB"/>
    </w:rPr>
  </w:style>
  <w:style w:type="paragraph" w:styleId="BalloonText">
    <w:name w:val="Balloon Text"/>
    <w:basedOn w:val="Normal"/>
    <w:link w:val="BalloonTextChar"/>
    <w:rsid w:val="00B01CFC"/>
    <w:pPr>
      <w:spacing w:before="0"/>
    </w:pPr>
    <w:rPr>
      <w:rFonts w:ascii="Tahoma" w:hAnsi="Tahoma" w:cs="Tahoma"/>
      <w:sz w:val="16"/>
      <w:szCs w:val="16"/>
    </w:rPr>
  </w:style>
  <w:style w:type="character" w:customStyle="1" w:styleId="BalloonTextChar">
    <w:name w:val="Balloon Text Char"/>
    <w:basedOn w:val="DefaultParagraphFont"/>
    <w:link w:val="BalloonText"/>
    <w:rsid w:val="00B01CFC"/>
    <w:rPr>
      <w:rFonts w:ascii="Tahoma" w:hAnsi="Tahoma" w:cs="Tahoma"/>
      <w:sz w:val="16"/>
      <w:szCs w:val="16"/>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Body Text" w:qFormat="1"/>
    <w:lsdException w:name="Subtitle" w:qFormat="1"/>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Char">
    <w:name w:val="Table_text Char"/>
    <w:basedOn w:val="DefaultParagraphFont"/>
    <w:link w:val="Tabletext"/>
    <w:locked/>
    <w:rsid w:val="00944290"/>
    <w:rPr>
      <w:rFonts w:ascii="Times New Roman" w:hAnsi="Times New Roman"/>
      <w:lang w:val="en-GB" w:eastAsia="en-US"/>
    </w:rPr>
  </w:style>
  <w:style w:type="character" w:customStyle="1" w:styleId="FooterChar">
    <w:name w:val="Footer Char"/>
    <w:basedOn w:val="DefaultParagraphFont"/>
    <w:link w:val="Footer"/>
    <w:locked/>
    <w:rsid w:val="00944290"/>
    <w:rPr>
      <w:rFonts w:ascii="Times New Roman" w:hAnsi="Times New Roman"/>
      <w:caps/>
      <w:noProof/>
      <w:sz w:val="16"/>
      <w:lang w:val="en-GB" w:eastAsia="en-US"/>
    </w:rPr>
  </w:style>
  <w:style w:type="character" w:customStyle="1" w:styleId="SourceChar">
    <w:name w:val="Source Char"/>
    <w:basedOn w:val="DefaultParagraphFont"/>
    <w:link w:val="Source"/>
    <w:locked/>
    <w:rsid w:val="00944290"/>
    <w:rPr>
      <w:rFonts w:ascii="Times New Roman" w:hAnsi="Times New Roman"/>
      <w:b/>
      <w:sz w:val="28"/>
      <w:lang w:val="en-GB" w:eastAsia="en-US"/>
    </w:rPr>
  </w:style>
  <w:style w:type="character" w:customStyle="1" w:styleId="TableheadChar">
    <w:name w:val="Table_head Char"/>
    <w:link w:val="Tablehead"/>
    <w:locked/>
    <w:rsid w:val="00944290"/>
    <w:rPr>
      <w:rFonts w:ascii="Times New Roman Bold" w:hAnsi="Times New Roman Bold"/>
      <w:b/>
      <w:lang w:val="en-GB" w:eastAsia="en-US"/>
    </w:rPr>
  </w:style>
  <w:style w:type="table" w:styleId="TableGrid">
    <w:name w:val="Table Grid"/>
    <w:basedOn w:val="TableNormal"/>
    <w:rsid w:val="00944290"/>
    <w:pPr>
      <w:tabs>
        <w:tab w:val="left" w:pos="1134"/>
        <w:tab w:val="left" w:pos="1871"/>
        <w:tab w:val="left" w:pos="2268"/>
      </w:tabs>
      <w:overflowPunct w:val="0"/>
      <w:autoSpaceDE w:val="0"/>
      <w:autoSpaceDN w:val="0"/>
      <w:adjustRightInd w:val="0"/>
      <w:spacing w:before="120"/>
      <w:textAlignment w:val="baseline"/>
    </w:pPr>
    <w:rPr>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944290"/>
    <w:rPr>
      <w:rFonts w:ascii="Times New Roman" w:hAnsi="Times New Roman"/>
      <w:sz w:val="18"/>
      <w:lang w:val="en-GB" w:eastAsia="en-US"/>
    </w:rPr>
  </w:style>
  <w:style w:type="character" w:customStyle="1" w:styleId="Title1Char">
    <w:name w:val="Title 1 Char"/>
    <w:basedOn w:val="DefaultParagraphFont"/>
    <w:link w:val="Title1"/>
    <w:rsid w:val="00DD2040"/>
    <w:rPr>
      <w:rFonts w:ascii="Times New Roman" w:hAnsi="Times New Roman"/>
      <w:caps/>
      <w:sz w:val="28"/>
      <w:lang w:val="en-GB" w:eastAsia="en-US"/>
    </w:rPr>
  </w:style>
  <w:style w:type="character" w:styleId="Hyperlink">
    <w:name w:val="Hyperlink"/>
    <w:basedOn w:val="DefaultParagraphFont"/>
    <w:rsid w:val="00DD2040"/>
    <w:rPr>
      <w:color w:val="0000FF" w:themeColor="hyperlink"/>
      <w:u w:val="single"/>
    </w:rPr>
  </w:style>
  <w:style w:type="paragraph" w:styleId="Title">
    <w:name w:val="Title"/>
    <w:basedOn w:val="Normal"/>
    <w:link w:val="TitleChar"/>
    <w:qFormat/>
    <w:rsid w:val="00514003"/>
    <w:pPr>
      <w:tabs>
        <w:tab w:val="clear" w:pos="1134"/>
        <w:tab w:val="clear" w:pos="1871"/>
        <w:tab w:val="clear" w:pos="2268"/>
      </w:tabs>
      <w:overflowPunct/>
      <w:autoSpaceDE/>
      <w:autoSpaceDN/>
      <w:adjustRightInd/>
      <w:spacing w:after="240"/>
      <w:jc w:val="center"/>
      <w:textAlignment w:val="auto"/>
      <w:outlineLvl w:val="0"/>
    </w:pPr>
    <w:rPr>
      <w:rFonts w:ascii="Arial" w:eastAsia="Calibri" w:hAnsi="Arial" w:cs="Arial"/>
      <w:b/>
      <w:bCs/>
      <w:kern w:val="28"/>
      <w:sz w:val="32"/>
      <w:szCs w:val="32"/>
      <w:lang w:eastAsia="en-GB"/>
    </w:rPr>
  </w:style>
  <w:style w:type="character" w:customStyle="1" w:styleId="TitleChar">
    <w:name w:val="Title Char"/>
    <w:basedOn w:val="DefaultParagraphFont"/>
    <w:link w:val="Title"/>
    <w:rsid w:val="00514003"/>
    <w:rPr>
      <w:rFonts w:ascii="Arial" w:eastAsia="Calibri" w:hAnsi="Arial" w:cs="Arial"/>
      <w:b/>
      <w:bCs/>
      <w:kern w:val="28"/>
      <w:sz w:val="32"/>
      <w:szCs w:val="32"/>
      <w:lang w:val="en-GB" w:eastAsia="en-GB"/>
    </w:rPr>
  </w:style>
  <w:style w:type="paragraph" w:styleId="BodyText">
    <w:name w:val="Body Text"/>
    <w:basedOn w:val="Normal"/>
    <w:link w:val="BodyTextChar"/>
    <w:qFormat/>
    <w:rsid w:val="00514003"/>
    <w:pPr>
      <w:tabs>
        <w:tab w:val="clear" w:pos="1134"/>
        <w:tab w:val="clear" w:pos="1871"/>
        <w:tab w:val="clear" w:pos="2268"/>
      </w:tabs>
      <w:overflowPunct/>
      <w:autoSpaceDE/>
      <w:autoSpaceDN/>
      <w:adjustRightInd/>
      <w:spacing w:before="0" w:after="120"/>
      <w:jc w:val="both"/>
      <w:textAlignment w:val="auto"/>
    </w:pPr>
    <w:rPr>
      <w:rFonts w:ascii="Arial" w:eastAsia="Calibri" w:hAnsi="Arial" w:cs="Calibri"/>
      <w:sz w:val="22"/>
      <w:szCs w:val="22"/>
      <w:lang w:eastAsia="en-GB"/>
    </w:rPr>
  </w:style>
  <w:style w:type="character" w:customStyle="1" w:styleId="BodyTextChar">
    <w:name w:val="Body Text Char"/>
    <w:basedOn w:val="DefaultParagraphFont"/>
    <w:link w:val="BodyText"/>
    <w:rsid w:val="00514003"/>
    <w:rPr>
      <w:rFonts w:ascii="Arial" w:eastAsia="Calibri" w:hAnsi="Arial" w:cs="Calibri"/>
      <w:sz w:val="22"/>
      <w:szCs w:val="22"/>
      <w:lang w:val="en-GB" w:eastAsia="en-GB"/>
    </w:rPr>
  </w:style>
  <w:style w:type="paragraph" w:customStyle="1" w:styleId="Annex">
    <w:name w:val="Annex"/>
    <w:basedOn w:val="Heading1"/>
    <w:next w:val="Normal"/>
    <w:autoRedefine/>
    <w:rsid w:val="00514003"/>
    <w:pPr>
      <w:keepLines w:val="0"/>
      <w:numPr>
        <w:numId w:val="5"/>
      </w:numPr>
      <w:tabs>
        <w:tab w:val="clear" w:pos="1134"/>
        <w:tab w:val="clear" w:pos="1871"/>
        <w:tab w:val="clear" w:pos="2268"/>
      </w:tabs>
      <w:overflowPunct/>
      <w:autoSpaceDE/>
      <w:autoSpaceDN/>
      <w:adjustRightInd/>
      <w:spacing w:before="240" w:after="240"/>
      <w:jc w:val="both"/>
      <w:textAlignment w:val="auto"/>
    </w:pPr>
    <w:rPr>
      <w:rFonts w:ascii="Arial" w:eastAsia="Calibri" w:hAnsi="Arial" w:cs="Calibri"/>
      <w:snapToGrid w:val="0"/>
      <w:kern w:val="28"/>
      <w:sz w:val="24"/>
      <w:szCs w:val="22"/>
      <w:lang w:eastAsia="de-DE"/>
    </w:rPr>
  </w:style>
  <w:style w:type="paragraph" w:customStyle="1" w:styleId="Bullet1">
    <w:name w:val="Bullet 1"/>
    <w:basedOn w:val="Normal"/>
    <w:qFormat/>
    <w:rsid w:val="00514003"/>
    <w:pPr>
      <w:numPr>
        <w:numId w:val="6"/>
      </w:numPr>
      <w:tabs>
        <w:tab w:val="clear" w:pos="1871"/>
        <w:tab w:val="clear" w:pos="2268"/>
      </w:tabs>
      <w:overflowPunct/>
      <w:autoSpaceDE/>
      <w:autoSpaceDN/>
      <w:adjustRightInd/>
      <w:spacing w:before="0" w:after="120"/>
      <w:jc w:val="both"/>
      <w:textAlignment w:val="auto"/>
      <w:outlineLvl w:val="0"/>
    </w:pPr>
    <w:rPr>
      <w:rFonts w:ascii="Arial" w:eastAsia="Calibri" w:hAnsi="Arial" w:cs="Arial"/>
      <w:sz w:val="22"/>
      <w:szCs w:val="22"/>
      <w:lang w:eastAsia="en-GB"/>
    </w:rPr>
  </w:style>
  <w:style w:type="paragraph" w:customStyle="1" w:styleId="Bullet2">
    <w:name w:val="Bullet 2"/>
    <w:basedOn w:val="Normal"/>
    <w:qFormat/>
    <w:rsid w:val="00514003"/>
    <w:pPr>
      <w:numPr>
        <w:ilvl w:val="1"/>
        <w:numId w:val="6"/>
      </w:numPr>
      <w:tabs>
        <w:tab w:val="clear" w:pos="1134"/>
        <w:tab w:val="clear" w:pos="1871"/>
        <w:tab w:val="clear" w:pos="2268"/>
      </w:tabs>
      <w:overflowPunct/>
      <w:autoSpaceDE/>
      <w:autoSpaceDN/>
      <w:adjustRightInd/>
      <w:spacing w:before="0" w:after="120"/>
      <w:jc w:val="both"/>
      <w:textAlignment w:val="auto"/>
    </w:pPr>
    <w:rPr>
      <w:rFonts w:ascii="Arial" w:eastAsia="Calibri" w:hAnsi="Arial" w:cs="Arial"/>
      <w:sz w:val="22"/>
      <w:szCs w:val="22"/>
      <w:lang w:eastAsia="en-GB"/>
    </w:rPr>
  </w:style>
  <w:style w:type="paragraph" w:customStyle="1" w:styleId="Bullet3">
    <w:name w:val="Bullet 3"/>
    <w:basedOn w:val="Normal"/>
    <w:rsid w:val="00514003"/>
    <w:pPr>
      <w:numPr>
        <w:ilvl w:val="2"/>
        <w:numId w:val="6"/>
      </w:numPr>
      <w:tabs>
        <w:tab w:val="clear" w:pos="1134"/>
        <w:tab w:val="clear" w:pos="1871"/>
      </w:tabs>
      <w:overflowPunct/>
      <w:autoSpaceDE/>
      <w:autoSpaceDN/>
      <w:adjustRightInd/>
      <w:spacing w:before="0" w:after="60"/>
      <w:jc w:val="both"/>
      <w:textAlignment w:val="auto"/>
    </w:pPr>
    <w:rPr>
      <w:rFonts w:ascii="Arial" w:eastAsia="Calibri" w:hAnsi="Arial" w:cs="Arial"/>
      <w:sz w:val="20"/>
      <w:szCs w:val="22"/>
      <w:lang w:eastAsia="en-GB"/>
    </w:rPr>
  </w:style>
  <w:style w:type="paragraph" w:customStyle="1" w:styleId="List1">
    <w:name w:val="List 1"/>
    <w:basedOn w:val="Normal"/>
    <w:qFormat/>
    <w:rsid w:val="00514003"/>
    <w:pPr>
      <w:numPr>
        <w:numId w:val="7"/>
      </w:numPr>
      <w:tabs>
        <w:tab w:val="clear" w:pos="1134"/>
        <w:tab w:val="clear" w:pos="1871"/>
        <w:tab w:val="clear" w:pos="2268"/>
      </w:tabs>
      <w:overflowPunct/>
      <w:autoSpaceDE/>
      <w:autoSpaceDN/>
      <w:adjustRightInd/>
      <w:spacing w:before="0" w:after="120"/>
      <w:jc w:val="both"/>
      <w:textAlignment w:val="auto"/>
    </w:pPr>
    <w:rPr>
      <w:rFonts w:ascii="Arial" w:eastAsia="MS Mincho" w:hAnsi="Arial" w:cs="Calibri"/>
      <w:sz w:val="22"/>
      <w:szCs w:val="22"/>
      <w:lang w:eastAsia="en-GB"/>
    </w:rPr>
  </w:style>
  <w:style w:type="paragraph" w:customStyle="1" w:styleId="List1indent1">
    <w:name w:val="List 1 indent 1"/>
    <w:basedOn w:val="Normal"/>
    <w:qFormat/>
    <w:rsid w:val="00514003"/>
    <w:pPr>
      <w:numPr>
        <w:ilvl w:val="1"/>
        <w:numId w:val="7"/>
      </w:numPr>
      <w:tabs>
        <w:tab w:val="clear" w:pos="1871"/>
        <w:tab w:val="clear" w:pos="2268"/>
      </w:tabs>
      <w:overflowPunct/>
      <w:autoSpaceDE/>
      <w:autoSpaceDN/>
      <w:adjustRightInd/>
      <w:spacing w:before="0" w:after="120"/>
      <w:jc w:val="both"/>
      <w:textAlignment w:val="auto"/>
    </w:pPr>
    <w:rPr>
      <w:rFonts w:ascii="Arial" w:eastAsia="Calibri" w:hAnsi="Arial" w:cs="Arial"/>
      <w:sz w:val="22"/>
      <w:szCs w:val="22"/>
      <w:lang w:eastAsia="en-GB"/>
    </w:rPr>
  </w:style>
  <w:style w:type="paragraph" w:customStyle="1" w:styleId="List1indent2">
    <w:name w:val="List 1 indent 2"/>
    <w:basedOn w:val="Normal"/>
    <w:rsid w:val="00514003"/>
    <w:pPr>
      <w:widowControl w:val="0"/>
      <w:numPr>
        <w:ilvl w:val="2"/>
        <w:numId w:val="7"/>
      </w:numPr>
      <w:tabs>
        <w:tab w:val="clear" w:pos="1134"/>
        <w:tab w:val="clear" w:pos="1871"/>
        <w:tab w:val="clear" w:pos="2268"/>
      </w:tabs>
      <w:overflowPunct/>
      <w:spacing w:before="0" w:after="120"/>
      <w:jc w:val="both"/>
      <w:textAlignment w:val="auto"/>
    </w:pPr>
    <w:rPr>
      <w:rFonts w:ascii="Arial" w:eastAsia="Calibri" w:hAnsi="Arial" w:cs="Arial"/>
      <w:sz w:val="20"/>
      <w:lang w:eastAsia="en-GB"/>
    </w:rPr>
  </w:style>
  <w:style w:type="paragraph" w:customStyle="1" w:styleId="Table">
    <w:name w:val="Table_#"/>
    <w:basedOn w:val="Normal"/>
    <w:next w:val="Normal"/>
    <w:qFormat/>
    <w:rsid w:val="00514003"/>
    <w:pPr>
      <w:numPr>
        <w:numId w:val="8"/>
      </w:numPr>
      <w:tabs>
        <w:tab w:val="clear" w:pos="1871"/>
        <w:tab w:val="clear" w:pos="2268"/>
      </w:tabs>
      <w:overflowPunct/>
      <w:autoSpaceDE/>
      <w:autoSpaceDN/>
      <w:adjustRightInd/>
      <w:spacing w:after="120"/>
      <w:jc w:val="center"/>
      <w:textAlignment w:val="auto"/>
    </w:pPr>
    <w:rPr>
      <w:rFonts w:ascii="Arial" w:eastAsia="Calibri" w:hAnsi="Arial" w:cs="Calibri"/>
      <w:i/>
      <w:sz w:val="22"/>
      <w:lang w:eastAsia="en-GB"/>
    </w:rPr>
  </w:style>
  <w:style w:type="character" w:customStyle="1" w:styleId="Heading1Char">
    <w:name w:val="Heading 1 Char"/>
    <w:basedOn w:val="DefaultParagraphFont"/>
    <w:link w:val="Heading1"/>
    <w:uiPriority w:val="99"/>
    <w:locked/>
    <w:rsid w:val="00514003"/>
    <w:rPr>
      <w:rFonts w:ascii="Times New Roman" w:hAnsi="Times New Roman"/>
      <w:b/>
      <w:sz w:val="28"/>
      <w:lang w:val="en-GB" w:eastAsia="en-US"/>
    </w:rPr>
  </w:style>
  <w:style w:type="character" w:customStyle="1" w:styleId="Heading2Char">
    <w:name w:val="Heading 2 Char"/>
    <w:basedOn w:val="DefaultParagraphFont"/>
    <w:link w:val="Heading2"/>
    <w:locked/>
    <w:rsid w:val="00514003"/>
    <w:rPr>
      <w:rFonts w:ascii="Times New Roman" w:hAnsi="Times New Roman"/>
      <w:b/>
      <w:sz w:val="24"/>
      <w:lang w:val="en-GB" w:eastAsia="en-US"/>
    </w:rPr>
  </w:style>
  <w:style w:type="character" w:styleId="Strong">
    <w:name w:val="Strong"/>
    <w:basedOn w:val="DefaultParagraphFont"/>
    <w:uiPriority w:val="99"/>
    <w:rsid w:val="00514003"/>
    <w:rPr>
      <w:rFonts w:cs="Times New Roman"/>
      <w:b/>
      <w:bCs/>
    </w:rPr>
  </w:style>
  <w:style w:type="paragraph" w:styleId="ListParagraph">
    <w:name w:val="List Paragraph"/>
    <w:basedOn w:val="Normal"/>
    <w:uiPriority w:val="34"/>
    <w:rsid w:val="00514003"/>
    <w:pPr>
      <w:tabs>
        <w:tab w:val="clear" w:pos="1134"/>
        <w:tab w:val="clear" w:pos="1871"/>
        <w:tab w:val="clear" w:pos="2268"/>
      </w:tabs>
      <w:overflowPunct/>
      <w:autoSpaceDE/>
      <w:autoSpaceDN/>
      <w:adjustRightInd/>
      <w:spacing w:before="0"/>
      <w:ind w:left="720"/>
      <w:contextualSpacing/>
      <w:textAlignment w:val="auto"/>
    </w:pPr>
    <w:rPr>
      <w:rFonts w:ascii="Arial" w:eastAsia="Calibri" w:hAnsi="Arial" w:cs="Calibri"/>
      <w:sz w:val="22"/>
      <w:szCs w:val="22"/>
      <w:lang w:eastAsia="en-GB"/>
    </w:rPr>
  </w:style>
  <w:style w:type="paragraph" w:styleId="BalloonText">
    <w:name w:val="Balloon Text"/>
    <w:basedOn w:val="Normal"/>
    <w:link w:val="BalloonTextChar"/>
    <w:rsid w:val="00B01CFC"/>
    <w:pPr>
      <w:spacing w:before="0"/>
    </w:pPr>
    <w:rPr>
      <w:rFonts w:ascii="Tahoma" w:hAnsi="Tahoma" w:cs="Tahoma"/>
      <w:sz w:val="16"/>
      <w:szCs w:val="16"/>
    </w:rPr>
  </w:style>
  <w:style w:type="character" w:customStyle="1" w:styleId="BalloonTextChar">
    <w:name w:val="Balloon Text Char"/>
    <w:basedOn w:val="DefaultParagraphFont"/>
    <w:link w:val="BalloonText"/>
    <w:rsid w:val="00B01CF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928143">
      <w:bodyDiv w:val="1"/>
      <w:marLeft w:val="0"/>
      <w:marRight w:val="0"/>
      <w:marTop w:val="0"/>
      <w:marBottom w:val="0"/>
      <w:divBdr>
        <w:top w:val="none" w:sz="0" w:space="0" w:color="auto"/>
        <w:left w:val="none" w:sz="0" w:space="0" w:color="auto"/>
        <w:bottom w:val="none" w:sz="0" w:space="0" w:color="auto"/>
        <w:right w:val="none" w:sz="0" w:space="0" w:color="auto"/>
      </w:divBdr>
    </w:div>
    <w:div w:id="1525245850">
      <w:bodyDiv w:val="1"/>
      <w:marLeft w:val="0"/>
      <w:marRight w:val="0"/>
      <w:marTop w:val="0"/>
      <w:marBottom w:val="0"/>
      <w:divBdr>
        <w:top w:val="none" w:sz="0" w:space="0" w:color="auto"/>
        <w:left w:val="none" w:sz="0" w:space="0" w:color="auto"/>
        <w:bottom w:val="none" w:sz="0" w:space="0" w:color="auto"/>
        <w:right w:val="none" w:sz="0" w:space="0" w:color="auto"/>
      </w:divBdr>
    </w:div>
    <w:div w:id="207673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1.xml"/><Relationship Id="rId15" Type="http://schemas.openxmlformats.org/officeDocument/2006/relationships/header" Target="header5.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C126D-4E12-F647-BF10-E15638383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\TEMPLATE\ITUOffice2007\POOL\POOL E - ITU\PE_BR.dotm</Template>
  <TotalTime>7</TotalTime>
  <Pages>8</Pages>
  <Words>3377</Words>
  <Characters>19251</Characters>
  <Application>Microsoft Macintosh Word</Application>
  <DocSecurity>0</DocSecurity>
  <Lines>160</Lines>
  <Paragraphs>45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exactEarth</Company>
  <LinksUpToDate>false</LinksUpToDate>
  <CharactersWithSpaces>22583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capdessu</dc:creator>
  <cp:lastModifiedBy/>
  <cp:revision>6</cp:revision>
  <cp:lastPrinted>2012-04-30T17:00:00Z</cp:lastPrinted>
  <dcterms:created xsi:type="dcterms:W3CDTF">2013-03-01T03:42:00Z</dcterms:created>
  <dcterms:modified xsi:type="dcterms:W3CDTF">2013-03-06T19:46:00Z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